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4E40B9"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BC117E" w:rsidRDefault="00F33664" w:rsidP="00A63308">
      <w:pPr>
        <w:jc w:val="both"/>
        <w:rPr>
          <w:rFonts w:cstheme="minorHAnsi"/>
          <w:sz w:val="24"/>
          <w:szCs w:val="24"/>
          <w:lang w:val="en-US"/>
        </w:rPr>
      </w:pPr>
    </w:p>
    <w:p w14:paraId="54A85DC6" w14:textId="2AF82122" w:rsidR="007E1ACA" w:rsidRPr="00BC117E" w:rsidRDefault="007E1ACA" w:rsidP="007E1ACA">
      <w:pPr>
        <w:jc w:val="both"/>
        <w:rPr>
          <w:rFonts w:cstheme="minorHAnsi"/>
          <w:sz w:val="24"/>
          <w:szCs w:val="24"/>
          <w:lang w:val="en-US"/>
        </w:rPr>
      </w:pPr>
      <w:r w:rsidRPr="00BC117E">
        <w:rPr>
          <w:rFonts w:cstheme="minorHAnsi"/>
          <w:sz w:val="24"/>
          <w:szCs w:val="24"/>
          <w:lang w:val="en-US"/>
        </w:rPr>
        <w:t xml:space="preserve">Investigation of the practice of dumping in </w:t>
      </w:r>
      <w:r w:rsidR="002D4846" w:rsidRPr="00BC117E">
        <w:rPr>
          <w:rFonts w:cstheme="minorHAnsi"/>
          <w:sz w:val="24"/>
          <w:szCs w:val="24"/>
          <w:u w:color="FF0000"/>
          <w:lang w:val="en-US"/>
        </w:rPr>
        <w:t>hypodermic needles</w:t>
      </w:r>
      <w:r w:rsidRPr="00BC117E">
        <w:rPr>
          <w:rFonts w:cstheme="minorHAnsi"/>
          <w:sz w:val="24"/>
          <w:szCs w:val="24"/>
          <w:lang w:val="en-US"/>
        </w:rPr>
        <w:t xml:space="preserve"> exports to Brazil, usually classified under </w:t>
      </w:r>
      <w:r w:rsidR="00E72607" w:rsidRPr="00BC117E">
        <w:rPr>
          <w:rFonts w:cstheme="minorHAnsi"/>
          <w:sz w:val="24"/>
          <w:szCs w:val="24"/>
          <w:lang w:val="en-US"/>
        </w:rPr>
        <w:t>sub</w:t>
      </w:r>
      <w:r w:rsidRPr="00BC117E">
        <w:rPr>
          <w:rFonts w:cstheme="minorHAnsi"/>
          <w:sz w:val="24"/>
          <w:szCs w:val="24"/>
          <w:lang w:val="en-US"/>
        </w:rPr>
        <w:t xml:space="preserve">item </w:t>
      </w:r>
      <w:bookmarkStart w:id="0" w:name="_Hlk175825309"/>
      <w:r w:rsidR="005B0834" w:rsidRPr="00BC117E">
        <w:rPr>
          <w:rFonts w:cstheme="minorHAnsi"/>
          <w:iCs/>
          <w:sz w:val="24"/>
          <w:szCs w:val="24"/>
          <w:lang w:val="en-US"/>
        </w:rPr>
        <w:t>9018.32.19</w:t>
      </w:r>
      <w:bookmarkEnd w:id="0"/>
      <w:r w:rsidR="005B0834" w:rsidRPr="00BC117E">
        <w:rPr>
          <w:rFonts w:cstheme="minorHAnsi"/>
          <w:sz w:val="24"/>
          <w:szCs w:val="24"/>
          <w:lang w:val="en-US"/>
        </w:rPr>
        <w:t xml:space="preserve"> </w:t>
      </w:r>
      <w:r w:rsidRPr="00BC117E">
        <w:rPr>
          <w:rFonts w:cstheme="minorHAnsi"/>
          <w:sz w:val="24"/>
          <w:szCs w:val="24"/>
          <w:lang w:val="en-US"/>
        </w:rPr>
        <w:t xml:space="preserve">of the MERCOSUR Common Nomenclature (NCM – </w:t>
      </w:r>
      <w:proofErr w:type="spellStart"/>
      <w:r w:rsidRPr="00BC117E">
        <w:rPr>
          <w:rFonts w:cstheme="minorHAnsi"/>
          <w:sz w:val="24"/>
          <w:szCs w:val="24"/>
          <w:lang w:val="en-US"/>
        </w:rPr>
        <w:t>Nomenclatura</w:t>
      </w:r>
      <w:proofErr w:type="spellEnd"/>
      <w:r w:rsidRPr="00BC117E">
        <w:rPr>
          <w:rFonts w:cstheme="minorHAnsi"/>
          <w:sz w:val="24"/>
          <w:szCs w:val="24"/>
          <w:lang w:val="en-US"/>
        </w:rPr>
        <w:t xml:space="preserve"> Comum do MERCOSUL), </w:t>
      </w:r>
      <w:r w:rsidR="00C26D11" w:rsidRPr="00BC117E">
        <w:rPr>
          <w:rFonts w:cstheme="minorHAnsi"/>
          <w:sz w:val="24"/>
          <w:szCs w:val="24"/>
          <w:lang w:val="en-US"/>
        </w:rPr>
        <w:t xml:space="preserve">originating in </w:t>
      </w:r>
      <w:r w:rsidR="005B0834" w:rsidRPr="00BC117E">
        <w:rPr>
          <w:rFonts w:cstheme="minorHAnsi"/>
          <w:sz w:val="24"/>
          <w:szCs w:val="24"/>
          <w:lang w:val="en-US"/>
        </w:rPr>
        <w:t>China</w:t>
      </w:r>
      <w:r w:rsidRPr="00BC117E">
        <w:rPr>
          <w:rFonts w:cstheme="minorHAnsi"/>
          <w:sz w:val="24"/>
          <w:szCs w:val="24"/>
          <w:lang w:val="en-US"/>
        </w:rPr>
        <w:t>, and of injury to the domestic industry due to such practice.</w:t>
      </w:r>
    </w:p>
    <w:p w14:paraId="5A2269F7" w14:textId="77777777" w:rsidR="00A63308" w:rsidRPr="00BC117E" w:rsidRDefault="00A63308" w:rsidP="00A63308">
      <w:pPr>
        <w:jc w:val="both"/>
        <w:rPr>
          <w:rFonts w:cstheme="minorHAnsi"/>
          <w:sz w:val="24"/>
          <w:szCs w:val="24"/>
          <w:lang w:val="en-US"/>
        </w:rPr>
      </w:pPr>
    </w:p>
    <w:p w14:paraId="75481E4A" w14:textId="77777777" w:rsidR="001D6577" w:rsidRPr="00BC117E" w:rsidRDefault="001D6577">
      <w:pPr>
        <w:rPr>
          <w:rFonts w:cstheme="minorHAnsi"/>
          <w:sz w:val="24"/>
          <w:szCs w:val="24"/>
          <w:lang w:val="en-US"/>
        </w:rPr>
      </w:pPr>
    </w:p>
    <w:p w14:paraId="6ABEFCDC" w14:textId="77777777" w:rsidR="001D6577" w:rsidRPr="00BC117E" w:rsidRDefault="001D6577">
      <w:pPr>
        <w:rPr>
          <w:rFonts w:cstheme="minorHAnsi"/>
          <w:sz w:val="24"/>
          <w:szCs w:val="24"/>
          <w:lang w:val="en-US"/>
        </w:rPr>
      </w:pPr>
    </w:p>
    <w:p w14:paraId="3BF7670D" w14:textId="77777777" w:rsidR="00A63308" w:rsidRPr="00BC117E" w:rsidRDefault="00A63308">
      <w:pPr>
        <w:rPr>
          <w:rFonts w:cstheme="minorHAnsi"/>
          <w:sz w:val="24"/>
          <w:szCs w:val="24"/>
          <w:lang w:val="en-US"/>
        </w:rPr>
      </w:pPr>
    </w:p>
    <w:p w14:paraId="60369F29" w14:textId="7956D3C9" w:rsidR="00BB4922" w:rsidRPr="00BC117E" w:rsidRDefault="00BB4922" w:rsidP="007E1ACA">
      <w:pPr>
        <w:spacing w:after="0"/>
        <w:jc w:val="center"/>
        <w:rPr>
          <w:rFonts w:cstheme="minorHAnsi"/>
          <w:sz w:val="24"/>
          <w:szCs w:val="24"/>
          <w:lang w:val="en-US"/>
        </w:rPr>
      </w:pPr>
      <w:bookmarkStart w:id="1" w:name="_Hlk80261779"/>
      <w:r w:rsidRPr="00BC117E">
        <w:rPr>
          <w:rFonts w:cstheme="minorHAnsi"/>
          <w:sz w:val="24"/>
          <w:szCs w:val="24"/>
          <w:lang w:val="en-US"/>
        </w:rPr>
        <w:t xml:space="preserve">Process Sei No </w:t>
      </w:r>
      <w:r w:rsidR="00F272FA" w:rsidRPr="00BC117E">
        <w:rPr>
          <w:rFonts w:cstheme="minorHAnsi"/>
          <w:iCs/>
          <w:sz w:val="24"/>
          <w:szCs w:val="24"/>
          <w:lang w:val="en-US"/>
        </w:rPr>
        <w:t>19972.000839/2024-64</w:t>
      </w:r>
      <w:r w:rsidRPr="00BC117E">
        <w:rPr>
          <w:rFonts w:cstheme="minorHAnsi"/>
          <w:sz w:val="24"/>
          <w:szCs w:val="24"/>
          <w:lang w:val="en-US"/>
        </w:rPr>
        <w:t xml:space="preserve"> restricted and </w:t>
      </w:r>
      <w:r w:rsidR="009F7B0A" w:rsidRPr="00BC117E">
        <w:rPr>
          <w:rFonts w:cstheme="minorHAnsi"/>
          <w:iCs/>
          <w:sz w:val="24"/>
          <w:szCs w:val="24"/>
          <w:lang w:val="en-US"/>
        </w:rPr>
        <w:t>19972.000838/2024-10</w:t>
      </w:r>
      <w:r w:rsidRPr="00BC117E">
        <w:rPr>
          <w:rFonts w:cstheme="minorHAnsi"/>
          <w:sz w:val="24"/>
          <w:szCs w:val="24"/>
          <w:lang w:val="en-US"/>
        </w:rPr>
        <w:t xml:space="preserve"> confidentia</w:t>
      </w:r>
      <w:bookmarkEnd w:id="1"/>
      <w:r w:rsidRPr="00BC117E">
        <w:rPr>
          <w:rFonts w:cstheme="minorHAnsi"/>
          <w:sz w:val="24"/>
          <w:szCs w:val="24"/>
          <w:lang w:val="en-US"/>
        </w:rPr>
        <w:t xml:space="preserve">l </w:t>
      </w:r>
    </w:p>
    <w:p w14:paraId="38DE6C6C" w14:textId="33B5B8ED" w:rsidR="0093465F" w:rsidRPr="00BC117E" w:rsidRDefault="007E1ACA" w:rsidP="007E1ACA">
      <w:pPr>
        <w:spacing w:after="0"/>
        <w:jc w:val="center"/>
        <w:rPr>
          <w:rFonts w:cstheme="minorHAnsi"/>
          <w:iCs/>
          <w:sz w:val="24"/>
          <w:szCs w:val="24"/>
        </w:rPr>
      </w:pPr>
      <w:r w:rsidRPr="00BC117E">
        <w:rPr>
          <w:rFonts w:cstheme="minorHAnsi"/>
          <w:sz w:val="24"/>
          <w:szCs w:val="24"/>
        </w:rPr>
        <w:t xml:space="preserve">Contact: (+55 61) 2027- </w:t>
      </w:r>
      <w:r w:rsidR="0093465F" w:rsidRPr="00BC117E">
        <w:rPr>
          <w:rFonts w:cstheme="minorHAnsi"/>
          <w:iCs/>
          <w:sz w:val="24"/>
          <w:szCs w:val="24"/>
        </w:rPr>
        <w:t xml:space="preserve">2027-7770/7357 ou </w:t>
      </w:r>
      <w:hyperlink r:id="rId11" w:history="1">
        <w:r w:rsidR="0093465F" w:rsidRPr="00BC117E">
          <w:rPr>
            <w:rStyle w:val="Hyperlink"/>
            <w:rFonts w:cstheme="minorHAnsi"/>
            <w:iCs/>
            <w:color w:val="auto"/>
            <w:sz w:val="24"/>
            <w:szCs w:val="24"/>
          </w:rPr>
          <w:t>agulhas@mdic.gov.br</w:t>
        </w:r>
      </w:hyperlink>
    </w:p>
    <w:p w14:paraId="0DE618DF" w14:textId="77777777" w:rsidR="0093465F" w:rsidRDefault="0093465F">
      <w:pPr>
        <w:rPr>
          <w:rFonts w:cstheme="minorHAnsi"/>
          <w:iCs/>
          <w:color w:val="FF0000"/>
          <w:sz w:val="24"/>
          <w:szCs w:val="24"/>
        </w:rPr>
      </w:pPr>
      <w:r>
        <w:rPr>
          <w:rFonts w:cstheme="minorHAnsi"/>
          <w:iCs/>
          <w:color w:val="FF0000"/>
          <w:sz w:val="24"/>
          <w:szCs w:val="24"/>
        </w:rPr>
        <w:br w:type="page"/>
      </w:r>
    </w:p>
    <w:p w14:paraId="47F2418D" w14:textId="77777777" w:rsidR="00D471C0" w:rsidRPr="0093465F" w:rsidRDefault="00D471C0" w:rsidP="0036633F">
      <w:pPr>
        <w:spacing w:after="0"/>
        <w:jc w:val="center"/>
        <w:rPr>
          <w:rFonts w:cstheme="minorHAnsi"/>
          <w:sz w:val="24"/>
          <w:szCs w:val="24"/>
        </w:rPr>
      </w:pPr>
    </w:p>
    <w:p w14:paraId="33C9A1A7" w14:textId="77777777" w:rsidR="00C00306" w:rsidRPr="0093465F" w:rsidRDefault="00C00306" w:rsidP="003D2FA9">
      <w:pPr>
        <w:jc w:val="center"/>
        <w:rPr>
          <w:rFonts w:cstheme="minorHAnsi"/>
          <w:sz w:val="24"/>
          <w:szCs w:val="24"/>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D7C5A"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0CBB472A"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w:t>
      </w:r>
      <w:r w:rsidRPr="00BC117E">
        <w:rPr>
          <w:rFonts w:cstheme="minorHAnsi"/>
          <w:sz w:val="24"/>
          <w:szCs w:val="24"/>
          <w:lang w:val="en-US"/>
        </w:rPr>
        <w:t xml:space="preserve">your company dumped in Brazil </w:t>
      </w:r>
      <w:r w:rsidR="0093465F" w:rsidRPr="00BC117E">
        <w:rPr>
          <w:rFonts w:cstheme="minorHAnsi"/>
          <w:sz w:val="24"/>
          <w:szCs w:val="24"/>
          <w:u w:color="FF0000"/>
          <w:lang w:val="en-US"/>
        </w:rPr>
        <w:t>hypodermic needles</w:t>
      </w:r>
      <w:r w:rsidRPr="00BC117E">
        <w:rPr>
          <w:rFonts w:cstheme="minorHAnsi"/>
          <w:b/>
          <w:bCs/>
          <w:sz w:val="24"/>
          <w:szCs w:val="24"/>
          <w:lang w:val="en-US"/>
        </w:rPr>
        <w:t xml:space="preserve">, </w:t>
      </w:r>
      <w:r w:rsidRPr="00BC117E">
        <w:rPr>
          <w:rFonts w:cstheme="minorHAnsi"/>
          <w:bCs/>
          <w:sz w:val="24"/>
          <w:szCs w:val="24"/>
          <w:lang w:val="en-US"/>
        </w:rPr>
        <w:t xml:space="preserve">usually classified under </w:t>
      </w:r>
      <w:r w:rsidR="00E72607" w:rsidRPr="00BC117E">
        <w:rPr>
          <w:rFonts w:cstheme="minorHAnsi"/>
          <w:bCs/>
          <w:sz w:val="24"/>
          <w:szCs w:val="24"/>
          <w:lang w:val="en-US"/>
        </w:rPr>
        <w:t>sub</w:t>
      </w:r>
      <w:r w:rsidRPr="00BC117E">
        <w:rPr>
          <w:rFonts w:cstheme="minorHAnsi"/>
          <w:bCs/>
          <w:sz w:val="24"/>
          <w:szCs w:val="24"/>
          <w:lang w:val="en-US"/>
        </w:rPr>
        <w:t xml:space="preserve">item </w:t>
      </w:r>
      <w:r w:rsidR="0093465F" w:rsidRPr="00BC117E">
        <w:rPr>
          <w:rFonts w:cstheme="minorHAnsi"/>
          <w:bCs/>
          <w:iCs/>
          <w:sz w:val="24"/>
          <w:szCs w:val="24"/>
          <w:lang w:val="en-US"/>
        </w:rPr>
        <w:t>9018.32.19</w:t>
      </w:r>
      <w:r w:rsidRPr="00BC117E">
        <w:rPr>
          <w:rFonts w:cstheme="minorHAnsi"/>
          <w:bCs/>
          <w:sz w:val="24"/>
          <w:szCs w:val="24"/>
          <w:lang w:val="en-US"/>
        </w:rPr>
        <w:t xml:space="preserve">, </w:t>
      </w:r>
      <w:r w:rsidRPr="00BC117E">
        <w:rPr>
          <w:rFonts w:eastAsia="Times New Roman" w:cstheme="minorHAnsi"/>
          <w:bCs/>
          <w:sz w:val="24"/>
          <w:szCs w:val="24"/>
          <w:lang w:val="en-US" w:eastAsia="pt-BR"/>
        </w:rPr>
        <w:t xml:space="preserve">Mercosur Common </w:t>
      </w:r>
      <w:proofErr w:type="spellStart"/>
      <w:r w:rsidRPr="00BC117E">
        <w:rPr>
          <w:rFonts w:eastAsia="Times New Roman" w:cstheme="minorHAnsi"/>
          <w:bCs/>
          <w:sz w:val="24"/>
          <w:szCs w:val="24"/>
          <w:lang w:val="en-US" w:eastAsia="pt-BR"/>
        </w:rPr>
        <w:t>Nomeclature</w:t>
      </w:r>
      <w:proofErr w:type="spellEnd"/>
      <w:r w:rsidRPr="00BC117E">
        <w:rPr>
          <w:rFonts w:eastAsia="Times New Roman" w:cstheme="minorHAnsi"/>
          <w:bCs/>
          <w:sz w:val="24"/>
          <w:szCs w:val="24"/>
          <w:lang w:val="en-US" w:eastAsia="pt-BR"/>
        </w:rPr>
        <w:t xml:space="preserve"> (NCM – </w:t>
      </w:r>
      <w:proofErr w:type="spellStart"/>
      <w:r w:rsidRPr="00BC117E">
        <w:rPr>
          <w:rFonts w:eastAsia="Times New Roman" w:cstheme="minorHAnsi"/>
          <w:bCs/>
          <w:sz w:val="24"/>
          <w:szCs w:val="24"/>
          <w:lang w:val="en-US" w:eastAsia="pt-BR"/>
        </w:rPr>
        <w:t>Nomenclatura</w:t>
      </w:r>
      <w:proofErr w:type="spellEnd"/>
      <w:r w:rsidRPr="00BC117E">
        <w:rPr>
          <w:rFonts w:eastAsia="Times New Roman" w:cstheme="minorHAnsi"/>
          <w:bCs/>
          <w:sz w:val="24"/>
          <w:szCs w:val="24"/>
          <w:lang w:val="en-US" w:eastAsia="pt-BR"/>
        </w:rPr>
        <w:t xml:space="preserve"> Comum do MERCOSUL)</w:t>
      </w:r>
      <w:r w:rsidRPr="00BC117E">
        <w:rPr>
          <w:rFonts w:eastAsia="Times New Roman" w:cstheme="minorHAnsi"/>
          <w:sz w:val="24"/>
          <w:szCs w:val="24"/>
          <w:lang w:val="en-US" w:eastAsia="pt-BR"/>
        </w:rPr>
        <w:t xml:space="preserve">, </w:t>
      </w:r>
      <w:r w:rsidR="00F858D9" w:rsidRPr="00BC117E">
        <w:rPr>
          <w:rFonts w:ascii="Calibri" w:hAnsi="Calibri" w:cs="Calibri"/>
          <w:snapToGrid w:val="0"/>
          <w:sz w:val="24"/>
          <w:szCs w:val="24"/>
          <w:lang w:val="en-US"/>
        </w:rPr>
        <w:t>originating in</w:t>
      </w:r>
      <w:r w:rsidR="00F858D9" w:rsidRPr="00BC117E">
        <w:rPr>
          <w:rFonts w:eastAsia="Times New Roman" w:cstheme="minorHAnsi"/>
          <w:sz w:val="24"/>
          <w:szCs w:val="24"/>
          <w:lang w:val="en-US" w:eastAsia="pt-BR"/>
        </w:rPr>
        <w:t xml:space="preserve"> </w:t>
      </w:r>
      <w:r w:rsidR="0093465F" w:rsidRPr="00BC117E">
        <w:rPr>
          <w:rFonts w:eastAsia="Times New Roman" w:cstheme="minorHAnsi"/>
          <w:sz w:val="24"/>
          <w:szCs w:val="24"/>
          <w:lang w:val="en-US" w:eastAsia="pt-BR"/>
        </w:rPr>
        <w:t>China</w:t>
      </w:r>
      <w:r w:rsidR="00765DD6" w:rsidRPr="00BC117E">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w:t>
      </w:r>
      <w:r w:rsidRPr="0093465F">
        <w:rPr>
          <w:rFonts w:cstheme="minorHAnsi"/>
          <w:color w:val="FF0000"/>
          <w:sz w:val="24"/>
          <w:szCs w:val="24"/>
          <w:lang w:val="en-US"/>
        </w:rPr>
        <w:t>CONFIDENTIAL</w:t>
      </w:r>
      <w:r w:rsidRPr="00BB4922">
        <w:rPr>
          <w:rFonts w:cstheme="minorHAnsi"/>
          <w:sz w:val="24"/>
          <w:szCs w:val="24"/>
          <w:lang w:val="en-US"/>
        </w:rPr>
        <w:t xml:space="preserve">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w:t>
      </w:r>
      <w:r w:rsidRPr="0093465F">
        <w:rPr>
          <w:rFonts w:cstheme="minorHAnsi"/>
          <w:color w:val="0000FF"/>
          <w:sz w:val="24"/>
          <w:szCs w:val="24"/>
          <w:lang w:val="en-US"/>
        </w:rPr>
        <w:t>RESTRICTED</w:t>
      </w:r>
      <w:r w:rsidRPr="00BB4922">
        <w:rPr>
          <w:rFonts w:cstheme="minorHAnsi"/>
          <w:sz w:val="24"/>
          <w:szCs w:val="24"/>
          <w:lang w:val="en-US"/>
        </w:rPr>
        <w:t xml:space="preserve">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44AD2AFF" w:rsidR="001D463B" w:rsidRPr="00BB4922" w:rsidRDefault="00F06CBE" w:rsidP="00782AEF">
      <w:pPr>
        <w:pStyle w:val="PargrafodaLista"/>
        <w:numPr>
          <w:ilvl w:val="0"/>
          <w:numId w:val="2"/>
        </w:numPr>
        <w:jc w:val="both"/>
        <w:rPr>
          <w:rFonts w:cstheme="minorHAnsi"/>
          <w:sz w:val="24"/>
          <w:szCs w:val="24"/>
          <w:lang w:val="en-US"/>
        </w:rPr>
      </w:pPr>
      <w:r w:rsidRPr="00F06CBE">
        <w:rPr>
          <w:rFonts w:cstheme="minorHAnsi"/>
          <w:sz w:val="24"/>
          <w:szCs w:val="24"/>
          <w:lang w:val="en-US"/>
        </w:rPr>
        <w:t xml:space="preserve">Highlight the parts of the text that are considered confidential, </w:t>
      </w:r>
      <w:proofErr w:type="gramStart"/>
      <w:r w:rsidRPr="00F06CBE">
        <w:rPr>
          <w:rFonts w:cstheme="minorHAnsi"/>
          <w:sz w:val="24"/>
          <w:szCs w:val="24"/>
          <w:lang w:val="en-US"/>
        </w:rPr>
        <w:t>in order to</w:t>
      </w:r>
      <w:proofErr w:type="gramEnd"/>
      <w:r w:rsidRPr="00F06CBE">
        <w:rPr>
          <w:rFonts w:cstheme="minorHAnsi"/>
          <w:sz w:val="24"/>
          <w:szCs w:val="24"/>
          <w:lang w:val="en-US"/>
        </w:rPr>
        <w:t xml:space="preserve"> facilitate the identification of this information, paying attention to the §5 of Art. 51 of Decree No. 8,058, of July 26, 2023. It is suggested to indicate it using </w:t>
      </w:r>
      <w:r w:rsidRPr="00E12A51">
        <w:rPr>
          <w:rFonts w:cstheme="minorHAnsi"/>
          <w:color w:val="FF0000"/>
          <w:sz w:val="24"/>
          <w:szCs w:val="24"/>
          <w:lang w:val="en-US"/>
        </w:rPr>
        <w:t>red color </w:t>
      </w:r>
      <w:r w:rsidRPr="00F06CBE">
        <w:rPr>
          <w:rFonts w:cstheme="minorHAnsi"/>
          <w:sz w:val="24"/>
          <w:szCs w:val="24"/>
          <w:lang w:val="en-US"/>
        </w:rPr>
        <w:t>and with the text background marked in </w:t>
      </w:r>
      <w:r w:rsidRPr="00E12A51">
        <w:rPr>
          <w:rFonts w:cstheme="minorHAnsi"/>
          <w:sz w:val="24"/>
          <w:szCs w:val="24"/>
          <w:highlight w:val="lightGray"/>
          <w:lang w:val="en-US"/>
        </w:rPr>
        <w:t>gray</w:t>
      </w:r>
      <w:r>
        <w:rPr>
          <w:rFonts w:cstheme="minorHAnsi"/>
          <w:b/>
          <w:bCs/>
          <w:sz w:val="24"/>
          <w:szCs w:val="24"/>
          <w:lang w:val="en-US"/>
        </w:rPr>
        <w:t xml:space="preserve">. </w:t>
      </w:r>
      <w:r w:rsidR="003D2FA9"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DC4F7B" w:rsidRDefault="001D463B" w:rsidP="001D463B">
      <w:pPr>
        <w:pStyle w:val="PargrafodaLista"/>
        <w:rPr>
          <w:rFonts w:cstheme="minorHAnsi"/>
          <w:sz w:val="24"/>
          <w:szCs w:val="24"/>
          <w:lang w:val="en-US"/>
        </w:rPr>
      </w:pPr>
    </w:p>
    <w:p w14:paraId="4B082926" w14:textId="1AA391E9"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2" w:name="_Hlk80261862"/>
      <w:r w:rsidRPr="00DC4F7B">
        <w:rPr>
          <w:rFonts w:cstheme="minorHAnsi"/>
          <w:sz w:val="24"/>
          <w:szCs w:val="24"/>
          <w:lang w:val="en"/>
        </w:rPr>
        <w:t xml:space="preserve">Pursuant to SECEX Ordinance No.  </w:t>
      </w:r>
      <w:r w:rsidR="00D95F46" w:rsidRPr="00DC4F7B">
        <w:rPr>
          <w:rFonts w:cstheme="minorHAnsi"/>
          <w:sz w:val="24"/>
          <w:szCs w:val="24"/>
          <w:lang w:val="en"/>
        </w:rPr>
        <w:t>162 of January 6, 2022</w:t>
      </w:r>
      <w:r w:rsidRPr="00DC4F7B">
        <w:rPr>
          <w:rFonts w:cstheme="minorHAnsi"/>
          <w:sz w:val="24"/>
          <w:szCs w:val="24"/>
          <w:lang w:val="en"/>
        </w:rPr>
        <w:t xml:space="preserve">, a confidential version and a restricted version of the questionnaire response must be filed at the same time through </w:t>
      </w:r>
      <w:bookmarkStart w:id="3" w:name="_Hlk80262273"/>
      <w:r w:rsidRPr="00DC4F7B">
        <w:rPr>
          <w:rFonts w:cstheme="minorHAnsi"/>
          <w:sz w:val="24"/>
          <w:szCs w:val="24"/>
          <w:lang w:val="en-US"/>
        </w:rPr>
        <w:t>“</w:t>
      </w:r>
      <w:proofErr w:type="spellStart"/>
      <w:r w:rsidRPr="00DC4F7B">
        <w:rPr>
          <w:rFonts w:cstheme="minorHAnsi"/>
          <w:sz w:val="24"/>
          <w:szCs w:val="24"/>
          <w:lang w:val="en-US"/>
        </w:rPr>
        <w:t>peticionamento</w:t>
      </w:r>
      <w:proofErr w:type="spellEnd"/>
      <w:r w:rsidRPr="00DC4F7B">
        <w:rPr>
          <w:rFonts w:cstheme="minorHAnsi"/>
          <w:sz w:val="24"/>
          <w:szCs w:val="24"/>
          <w:lang w:val="en-US"/>
        </w:rPr>
        <w:t xml:space="preserve"> </w:t>
      </w:r>
      <w:proofErr w:type="spellStart"/>
      <w:r w:rsidRPr="00DC4F7B">
        <w:rPr>
          <w:rFonts w:cstheme="minorHAnsi"/>
          <w:sz w:val="24"/>
          <w:szCs w:val="24"/>
          <w:lang w:val="en-US"/>
        </w:rPr>
        <w:t>intercorrente</w:t>
      </w:r>
      <w:proofErr w:type="spellEnd"/>
      <w:r w:rsidRPr="00DC4F7B">
        <w:rPr>
          <w:rFonts w:cstheme="minorHAnsi"/>
          <w:sz w:val="24"/>
          <w:szCs w:val="24"/>
          <w:lang w:val="en-US"/>
        </w:rPr>
        <w:t xml:space="preserve">”, </w:t>
      </w:r>
      <w:r w:rsidRPr="00DC4F7B">
        <w:rPr>
          <w:sz w:val="24"/>
          <w:szCs w:val="24"/>
          <w:lang w:val="en"/>
        </w:rPr>
        <w:t>respectively</w:t>
      </w:r>
      <w:r w:rsidRPr="00DC4F7B">
        <w:rPr>
          <w:rFonts w:cstheme="minorHAnsi"/>
          <w:sz w:val="24"/>
          <w:szCs w:val="24"/>
          <w:lang w:val="en-US"/>
        </w:rPr>
        <w:t xml:space="preserve"> </w:t>
      </w:r>
      <w:bookmarkStart w:id="4" w:name="_Hlk80089911"/>
      <w:r w:rsidRPr="00DC4F7B">
        <w:rPr>
          <w:rFonts w:cstheme="minorHAnsi"/>
          <w:sz w:val="24"/>
          <w:szCs w:val="24"/>
          <w:lang w:val="en"/>
        </w:rPr>
        <w:t xml:space="preserve">in the </w:t>
      </w:r>
      <w:bookmarkEnd w:id="4"/>
      <w:r w:rsidRPr="00DC4F7B">
        <w:rPr>
          <w:rFonts w:cstheme="minorHAnsi"/>
          <w:sz w:val="24"/>
          <w:szCs w:val="24"/>
          <w:lang w:val="en"/>
        </w:rPr>
        <w:t xml:space="preserve">SEI Processes </w:t>
      </w:r>
      <w:proofErr w:type="spellStart"/>
      <w:r w:rsidRPr="00DC4F7B">
        <w:rPr>
          <w:rFonts w:cstheme="minorHAnsi"/>
          <w:sz w:val="24"/>
          <w:szCs w:val="24"/>
          <w:lang w:val="en"/>
        </w:rPr>
        <w:t>n</w:t>
      </w:r>
      <w:r w:rsidRPr="00DC4F7B">
        <w:rPr>
          <w:rFonts w:cstheme="minorHAnsi"/>
          <w:sz w:val="24"/>
          <w:szCs w:val="24"/>
          <w:u w:val="single"/>
          <w:vertAlign w:val="superscript"/>
          <w:lang w:val="en"/>
        </w:rPr>
        <w:t>os</w:t>
      </w:r>
      <w:proofErr w:type="spellEnd"/>
      <w:r w:rsidRPr="00DC4F7B">
        <w:rPr>
          <w:rFonts w:cstheme="minorHAnsi"/>
          <w:sz w:val="24"/>
          <w:szCs w:val="24"/>
          <w:lang w:val="en"/>
        </w:rPr>
        <w:t xml:space="preserve"> [</w:t>
      </w:r>
      <w:r w:rsidR="00FC7595" w:rsidRPr="00DC4F7B">
        <w:rPr>
          <w:rFonts w:cstheme="minorHAnsi"/>
          <w:sz w:val="24"/>
          <w:szCs w:val="24"/>
          <w:lang w:val="en-US"/>
        </w:rPr>
        <w:t xml:space="preserve">19972.000839/2024-64 </w:t>
      </w:r>
      <w:r w:rsidRPr="00DC4F7B">
        <w:rPr>
          <w:rFonts w:cstheme="minorHAnsi"/>
          <w:sz w:val="24"/>
          <w:szCs w:val="24"/>
          <w:lang w:val="en"/>
        </w:rPr>
        <w:t xml:space="preserve">restricted and confidential </w:t>
      </w:r>
      <w:r w:rsidR="00E20D0F" w:rsidRPr="00DC4F7B">
        <w:rPr>
          <w:rFonts w:cstheme="minorHAnsi"/>
          <w:sz w:val="24"/>
          <w:szCs w:val="24"/>
          <w:lang w:val="en-US"/>
        </w:rPr>
        <w:t>19972.000838/2024-10</w:t>
      </w:r>
      <w:r w:rsidR="00E20D0F" w:rsidRPr="00DC4F7B">
        <w:rPr>
          <w:rFonts w:cstheme="minorHAnsi"/>
          <w:sz w:val="24"/>
          <w:szCs w:val="24"/>
          <w:lang w:val="en-US"/>
        </w:rPr>
        <w:t xml:space="preserve"> </w:t>
      </w:r>
      <w:r w:rsidRPr="00DC4F7B">
        <w:rPr>
          <w:rFonts w:cstheme="minorHAnsi"/>
          <w:sz w:val="24"/>
          <w:szCs w:val="24"/>
          <w:lang w:val="en"/>
        </w:rPr>
        <w:t xml:space="preserve">confidential </w:t>
      </w:r>
      <w:r w:rsidRPr="00BB4922">
        <w:rPr>
          <w:rFonts w:cstheme="minorHAnsi"/>
          <w:sz w:val="24"/>
          <w:szCs w:val="24"/>
          <w:lang w:val="en"/>
        </w:rPr>
        <w:t xml:space="preserve">in the Electronic Information System - SEI, available in  </w:t>
      </w:r>
      <w:hyperlink r:id="rId12" w:history="1">
        <w:r w:rsidRPr="00BB4922">
          <w:rPr>
            <w:rStyle w:val="Hyperlink"/>
            <w:rFonts w:cstheme="minorHAnsi"/>
            <w:sz w:val="24"/>
            <w:szCs w:val="24"/>
            <w:lang w:val="en"/>
          </w:rPr>
          <w:t>https://www.gov.br/economia/pt-br/acesso-a-informacao/sei/usuario-externo-1</w:t>
        </w:r>
      </w:hyperlink>
      <w:bookmarkEnd w:id="3"/>
      <w:r w:rsidR="00BB4922" w:rsidRPr="00BB4922">
        <w:rPr>
          <w:rFonts w:cstheme="minorHAnsi"/>
          <w:sz w:val="24"/>
          <w:szCs w:val="24"/>
          <w:lang w:val="en"/>
        </w:rPr>
        <w:t>.</w:t>
      </w:r>
      <w:bookmarkEnd w:id="2"/>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xml:space="preserve">"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6"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w:t>
      </w:r>
      <w:r w:rsidRPr="00BB4922">
        <w:rPr>
          <w:rFonts w:cstheme="minorHAnsi"/>
          <w:sz w:val="24"/>
          <w:szCs w:val="24"/>
          <w:lang w:val="en"/>
        </w:rPr>
        <w:lastRenderedPageBreak/>
        <w:t xml:space="preserve">divided into periods, semesters or quarters, </w:t>
      </w:r>
      <w:proofErr w:type="gramStart"/>
      <w:r w:rsidRPr="00BB4922">
        <w:rPr>
          <w:rFonts w:cstheme="minorHAnsi"/>
          <w:sz w:val="24"/>
          <w:szCs w:val="24"/>
          <w:lang w:val="en"/>
        </w:rPr>
        <w:t>in order to</w:t>
      </w:r>
      <w:proofErr w:type="gramEnd"/>
      <w:r w:rsidRPr="00BB4922">
        <w:rPr>
          <w:rFonts w:cstheme="minorHAnsi"/>
          <w:sz w:val="24"/>
          <w:szCs w:val="24"/>
          <w:lang w:val="en"/>
        </w:rPr>
        <w:t xml:space="preserve"> avoid the division of the period into different files as much as possible.</w:t>
      </w:r>
      <w:bookmarkEnd w:id="6"/>
      <w:r w:rsidR="002B6CCB" w:rsidRPr="002B6CCB">
        <w:rPr>
          <w:lang w:val="en-US"/>
        </w:rPr>
        <w:t xml:space="preserve"> </w:t>
      </w:r>
      <w:bookmarkStart w:id="7" w:name="_Hlk80637893"/>
      <w:r w:rsidR="002B6CCB" w:rsidRPr="002B6CCB">
        <w:rPr>
          <w:rFonts w:cstheme="minorHAnsi"/>
          <w:sz w:val="24"/>
          <w:szCs w:val="24"/>
          <w:lang w:val="en"/>
        </w:rPr>
        <w:t xml:space="preserve">It should be emphasized that the time between loading the first </w:t>
      </w:r>
      <w:proofErr w:type="gramStart"/>
      <w:r w:rsidR="002B6CCB" w:rsidRPr="002B6CCB">
        <w:rPr>
          <w:rFonts w:cstheme="minorHAnsi"/>
          <w:sz w:val="24"/>
          <w:szCs w:val="24"/>
          <w:lang w:val="en"/>
        </w:rPr>
        <w:t>document</w:t>
      </w:r>
      <w:proofErr w:type="gramEnd"/>
      <w:r w:rsidR="002B6CCB" w:rsidRPr="002B6CCB">
        <w:rPr>
          <w:rFonts w:cstheme="minorHAnsi"/>
          <w:sz w:val="24"/>
          <w:szCs w:val="24"/>
          <w:lang w:val="en"/>
        </w:rPr>
        <w:t xml:space="preserve"> and the last one should not exceed 1h (one hour), since after one hour without finishing the petition, the file will be considered temporary and deleted automatically.</w:t>
      </w:r>
    </w:p>
    <w:bookmarkEnd w:id="5"/>
    <w:bookmarkEnd w:id="7"/>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All worksheets must contain the calculation </w:t>
      </w:r>
      <w:proofErr w:type="gramStart"/>
      <w:r w:rsidRPr="00BB4922">
        <w:rPr>
          <w:rFonts w:cstheme="minorHAnsi"/>
          <w:sz w:val="24"/>
          <w:szCs w:val="24"/>
          <w:lang w:val="en-US"/>
        </w:rPr>
        <w:t>memory</w:t>
      </w:r>
      <w:proofErr w:type="gramEnd"/>
      <w:r w:rsidRPr="00BB4922">
        <w:rPr>
          <w:rFonts w:cstheme="minorHAnsi"/>
          <w:sz w:val="24"/>
          <w:szCs w:val="24"/>
          <w:lang w:val="en-US"/>
        </w:rPr>
        <w:t xml:space="preserve">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D9511"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parties control, directly or indirectly, a third </w:t>
      </w:r>
      <w:proofErr w:type="gramStart"/>
      <w:r w:rsidRPr="00BB4922">
        <w:rPr>
          <w:rFonts w:cstheme="minorHAnsi"/>
          <w:sz w:val="24"/>
          <w:szCs w:val="24"/>
          <w:lang w:val="en-US"/>
        </w:rPr>
        <w:t>party;</w:t>
      </w:r>
      <w:proofErr w:type="gramEnd"/>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07FB21"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268EE"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39582F4D" w:rsidR="001157B4" w:rsidRPr="007F71D3" w:rsidRDefault="00FA4864" w:rsidP="001157B4">
      <w:pPr>
        <w:pStyle w:val="PargrafodaLista"/>
        <w:numPr>
          <w:ilvl w:val="0"/>
          <w:numId w:val="4"/>
        </w:numPr>
        <w:jc w:val="both"/>
        <w:rPr>
          <w:rFonts w:cstheme="minorHAnsi"/>
          <w:sz w:val="24"/>
          <w:szCs w:val="24"/>
          <w:lang w:val="en-US"/>
        </w:rPr>
      </w:pPr>
      <w:r w:rsidRPr="007F71D3">
        <w:rPr>
          <w:rFonts w:cstheme="minorHAnsi"/>
          <w:sz w:val="24"/>
          <w:szCs w:val="24"/>
          <w:u w:color="FF0000"/>
          <w:lang w:val="en-US"/>
        </w:rPr>
        <w:t>Hypoder</w:t>
      </w:r>
      <w:r w:rsidR="00405538" w:rsidRPr="007F71D3">
        <w:rPr>
          <w:rFonts w:cstheme="minorHAnsi"/>
          <w:sz w:val="24"/>
          <w:szCs w:val="24"/>
          <w:u w:color="FF0000"/>
          <w:lang w:val="en-US"/>
        </w:rPr>
        <w:t>mic needle</w:t>
      </w:r>
      <w:r w:rsidR="001157B4" w:rsidRPr="007F71D3">
        <w:rPr>
          <w:rFonts w:cstheme="minorHAnsi"/>
          <w:sz w:val="24"/>
          <w:szCs w:val="24"/>
          <w:lang w:val="en-US"/>
        </w:rPr>
        <w:t xml:space="preserve">, commonly classified under </w:t>
      </w:r>
      <w:r w:rsidR="00E72607" w:rsidRPr="007F71D3">
        <w:rPr>
          <w:rFonts w:cstheme="minorHAnsi"/>
          <w:sz w:val="24"/>
          <w:szCs w:val="24"/>
          <w:lang w:val="en-US"/>
        </w:rPr>
        <w:t>sub</w:t>
      </w:r>
      <w:r w:rsidR="001157B4" w:rsidRPr="007F71D3">
        <w:rPr>
          <w:rFonts w:cstheme="minorHAnsi"/>
          <w:sz w:val="24"/>
          <w:szCs w:val="24"/>
          <w:lang w:val="en-US"/>
        </w:rPr>
        <w:t xml:space="preserve">item </w:t>
      </w:r>
      <w:r w:rsidR="00971C3D" w:rsidRPr="007F71D3">
        <w:rPr>
          <w:rFonts w:cstheme="minorHAnsi"/>
          <w:iCs/>
          <w:sz w:val="24"/>
          <w:szCs w:val="24"/>
          <w:lang w:val="en-US"/>
        </w:rPr>
        <w:t>9018.32.19</w:t>
      </w:r>
      <w:r w:rsidR="001157B4" w:rsidRPr="007F71D3">
        <w:rPr>
          <w:rFonts w:cstheme="minorHAnsi"/>
          <w:sz w:val="24"/>
          <w:szCs w:val="24"/>
          <w:lang w:val="en-US"/>
        </w:rPr>
        <w:t xml:space="preserve"> of the MERCOSUR Common Nomenclature (NCM – </w:t>
      </w:r>
      <w:proofErr w:type="spellStart"/>
      <w:r w:rsidR="001157B4" w:rsidRPr="007F71D3">
        <w:rPr>
          <w:rFonts w:cstheme="minorHAnsi"/>
          <w:sz w:val="24"/>
          <w:szCs w:val="24"/>
          <w:lang w:val="en-US"/>
        </w:rPr>
        <w:t>Nomenclatura</w:t>
      </w:r>
      <w:proofErr w:type="spellEnd"/>
      <w:r w:rsidR="001157B4" w:rsidRPr="007F71D3">
        <w:rPr>
          <w:rFonts w:cstheme="minorHAnsi"/>
          <w:sz w:val="24"/>
          <w:szCs w:val="24"/>
          <w:lang w:val="en-US"/>
        </w:rPr>
        <w:t xml:space="preserve"> Comum do MERCOSUL), exported from </w:t>
      </w:r>
      <w:r w:rsidR="00971C3D" w:rsidRPr="007F71D3">
        <w:rPr>
          <w:rFonts w:cstheme="minorHAnsi"/>
          <w:sz w:val="24"/>
          <w:szCs w:val="24"/>
          <w:lang w:val="en-US"/>
        </w:rPr>
        <w:t>China</w:t>
      </w:r>
      <w:r w:rsidR="001157B4" w:rsidRPr="007F71D3">
        <w:rPr>
          <w:rFonts w:cstheme="minorHAnsi"/>
          <w:sz w:val="24"/>
          <w:szCs w:val="24"/>
          <w:lang w:val="en-US"/>
        </w:rPr>
        <w:t>.</w:t>
      </w:r>
    </w:p>
    <w:p w14:paraId="496FA022" w14:textId="77777777" w:rsidR="001157B4" w:rsidRPr="007F71D3" w:rsidRDefault="001157B4" w:rsidP="001157B4">
      <w:pPr>
        <w:pStyle w:val="PargrafodaLista"/>
        <w:jc w:val="both"/>
        <w:rPr>
          <w:rFonts w:cstheme="minorHAnsi"/>
          <w:sz w:val="24"/>
          <w:szCs w:val="24"/>
          <w:lang w:val="en-US"/>
        </w:rPr>
      </w:pPr>
    </w:p>
    <w:p w14:paraId="3B6AAF95" w14:textId="77777777" w:rsidR="0035599D" w:rsidRPr="007F71D3" w:rsidRDefault="0035599D" w:rsidP="0035599D">
      <w:pPr>
        <w:ind w:firstLine="708"/>
        <w:jc w:val="both"/>
        <w:rPr>
          <w:rFonts w:cstheme="minorHAnsi"/>
          <w:sz w:val="24"/>
          <w:szCs w:val="24"/>
          <w:lang w:val="en-US"/>
        </w:rPr>
      </w:pPr>
      <w:r w:rsidRPr="007F71D3">
        <w:rPr>
          <w:rFonts w:cstheme="minorHAnsi"/>
          <w:sz w:val="24"/>
          <w:szCs w:val="24"/>
          <w:lang w:val="en-US"/>
        </w:rPr>
        <w:t>Three types of hypodermic needles are part of the product under investigation:</w:t>
      </w:r>
    </w:p>
    <w:p w14:paraId="06DEA89F" w14:textId="77777777" w:rsidR="0035599D" w:rsidRPr="0035599D" w:rsidRDefault="0035599D" w:rsidP="0035599D">
      <w:pPr>
        <w:pStyle w:val="PargrafodaLista"/>
        <w:numPr>
          <w:ilvl w:val="0"/>
          <w:numId w:val="11"/>
        </w:numPr>
        <w:jc w:val="both"/>
        <w:rPr>
          <w:rFonts w:cstheme="minorHAnsi"/>
          <w:sz w:val="24"/>
          <w:szCs w:val="24"/>
          <w:lang w:val="en-US"/>
        </w:rPr>
      </w:pPr>
      <w:r w:rsidRPr="0035599D">
        <w:rPr>
          <w:rFonts w:cstheme="minorHAnsi"/>
          <w:sz w:val="24"/>
          <w:szCs w:val="24"/>
          <w:lang w:val="en-US"/>
        </w:rPr>
        <w:t xml:space="preserve">Conventional needles: needles without safety </w:t>
      </w:r>
      <w:proofErr w:type="gramStart"/>
      <w:r w:rsidRPr="0035599D">
        <w:rPr>
          <w:rFonts w:cstheme="minorHAnsi"/>
          <w:sz w:val="24"/>
          <w:szCs w:val="24"/>
          <w:lang w:val="en-US"/>
        </w:rPr>
        <w:t>devices;</w:t>
      </w:r>
      <w:proofErr w:type="gramEnd"/>
    </w:p>
    <w:p w14:paraId="26F785CC" w14:textId="77777777" w:rsidR="0035599D" w:rsidRPr="0035599D" w:rsidRDefault="0035599D" w:rsidP="0035599D">
      <w:pPr>
        <w:pStyle w:val="PargrafodaLista"/>
        <w:numPr>
          <w:ilvl w:val="0"/>
          <w:numId w:val="11"/>
        </w:numPr>
        <w:jc w:val="both"/>
        <w:rPr>
          <w:rFonts w:cstheme="minorHAnsi"/>
          <w:sz w:val="24"/>
          <w:szCs w:val="24"/>
          <w:lang w:val="en-US"/>
        </w:rPr>
      </w:pPr>
      <w:r w:rsidRPr="0035599D">
        <w:rPr>
          <w:rFonts w:cstheme="minorHAnsi"/>
          <w:sz w:val="24"/>
          <w:szCs w:val="24"/>
          <w:lang w:val="en-US"/>
        </w:rPr>
        <w:t>Safety needles: hypodermic needles may contain a safety device to protect the user from accidental needle injuries during puncture; and</w:t>
      </w:r>
    </w:p>
    <w:p w14:paraId="00D4B922" w14:textId="02DA583D" w:rsidR="0035599D" w:rsidRPr="0035599D" w:rsidRDefault="0035599D" w:rsidP="0035599D">
      <w:pPr>
        <w:pStyle w:val="PargrafodaLista"/>
        <w:numPr>
          <w:ilvl w:val="0"/>
          <w:numId w:val="11"/>
        </w:numPr>
        <w:jc w:val="both"/>
        <w:rPr>
          <w:rFonts w:cstheme="minorHAnsi"/>
          <w:sz w:val="24"/>
          <w:szCs w:val="24"/>
          <w:lang w:val="en-US"/>
        </w:rPr>
      </w:pPr>
      <w:r w:rsidRPr="0035599D">
        <w:rPr>
          <w:rFonts w:cstheme="minorHAnsi"/>
          <w:sz w:val="24"/>
          <w:szCs w:val="24"/>
          <w:lang w:val="en-US"/>
        </w:rPr>
        <w:t>Aspiration needles: aspiration needles have the same properties as application needles (both conventional and safety). The only difference is that they should be used exclusively for medication aspiration</w:t>
      </w:r>
      <w:r w:rsidR="007F71D3" w:rsidRPr="007F71D3">
        <w:rPr>
          <w:rFonts w:cstheme="minorHAnsi"/>
          <w:sz w:val="24"/>
          <w:szCs w:val="24"/>
          <w:lang w:val="en-US"/>
        </w:rPr>
        <w:t>.</w:t>
      </w: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472FE7" w:rsidRDefault="001157B4" w:rsidP="001157B4">
      <w:pPr>
        <w:pStyle w:val="PargrafodaLista"/>
        <w:ind w:left="1440"/>
        <w:jc w:val="both"/>
        <w:rPr>
          <w:rFonts w:cstheme="minorHAnsi"/>
          <w:sz w:val="24"/>
          <w:szCs w:val="24"/>
          <w:lang w:val="en-US"/>
        </w:rPr>
      </w:pPr>
    </w:p>
    <w:p w14:paraId="52276D0C" w14:textId="5C0D60DD" w:rsidR="001157B4" w:rsidRPr="00472FE7" w:rsidRDefault="00472FE7" w:rsidP="00472FE7">
      <w:pPr>
        <w:ind w:firstLine="708"/>
        <w:jc w:val="both"/>
        <w:rPr>
          <w:rFonts w:cstheme="minorHAnsi"/>
          <w:sz w:val="24"/>
          <w:szCs w:val="24"/>
          <w:lang w:val="en-US"/>
        </w:rPr>
      </w:pPr>
      <w:r w:rsidRPr="00472FE7">
        <w:rPr>
          <w:rFonts w:cstheme="minorHAnsi"/>
          <w:sz w:val="24"/>
          <w:szCs w:val="24"/>
          <w:lang w:val="en-US"/>
        </w:rPr>
        <w:t>JANUARY</w:t>
      </w:r>
      <w:r w:rsidR="001157B4" w:rsidRPr="00472FE7">
        <w:rPr>
          <w:rFonts w:cstheme="minorHAnsi"/>
          <w:sz w:val="24"/>
          <w:szCs w:val="24"/>
          <w:lang w:val="en-US"/>
        </w:rPr>
        <w:t xml:space="preserve"> to </w:t>
      </w:r>
      <w:r w:rsidRPr="00472FE7">
        <w:rPr>
          <w:rFonts w:cstheme="minorHAnsi"/>
          <w:sz w:val="24"/>
          <w:szCs w:val="24"/>
          <w:lang w:val="en-US"/>
        </w:rPr>
        <w:t>DECEMBER</w:t>
      </w:r>
      <w:r w:rsidR="001157B4" w:rsidRPr="00472FE7">
        <w:rPr>
          <w:rFonts w:cstheme="minorHAnsi"/>
          <w:sz w:val="24"/>
          <w:szCs w:val="24"/>
          <w:lang w:val="en-US"/>
        </w:rPr>
        <w:t xml:space="preserve"> of </w:t>
      </w:r>
      <w:r w:rsidRPr="00472FE7">
        <w:rPr>
          <w:rFonts w:cstheme="minorHAnsi"/>
          <w:sz w:val="24"/>
          <w:szCs w:val="24"/>
          <w:lang w:val="en-US"/>
        </w:rPr>
        <w:t>2023</w:t>
      </w:r>
    </w:p>
    <w:p w14:paraId="4D8F3D53" w14:textId="77777777" w:rsidR="001157B4" w:rsidRPr="00472FE7" w:rsidRDefault="001157B4" w:rsidP="001157B4">
      <w:pPr>
        <w:pStyle w:val="PargrafodaLista"/>
        <w:ind w:left="1440"/>
        <w:jc w:val="both"/>
        <w:rPr>
          <w:rFonts w:cstheme="minorHAnsi"/>
          <w:sz w:val="24"/>
          <w:szCs w:val="24"/>
          <w:lang w:val="en-US"/>
        </w:rPr>
      </w:pPr>
    </w:p>
    <w:p w14:paraId="0B307C70" w14:textId="77777777" w:rsidR="001157B4" w:rsidRPr="00472FE7" w:rsidRDefault="001157B4" w:rsidP="001157B4">
      <w:pPr>
        <w:pStyle w:val="PargrafodaLista"/>
        <w:numPr>
          <w:ilvl w:val="0"/>
          <w:numId w:val="4"/>
        </w:numPr>
        <w:jc w:val="both"/>
        <w:rPr>
          <w:rFonts w:cstheme="minorHAnsi"/>
          <w:sz w:val="24"/>
          <w:szCs w:val="24"/>
          <w:lang w:val="en-US"/>
        </w:rPr>
      </w:pPr>
      <w:r w:rsidRPr="00472FE7">
        <w:rPr>
          <w:rFonts w:cstheme="minorHAnsi"/>
          <w:sz w:val="24"/>
          <w:szCs w:val="24"/>
          <w:lang w:val="en-US"/>
        </w:rPr>
        <w:t>Period of injury investigation</w:t>
      </w:r>
    </w:p>
    <w:p w14:paraId="5E227BA6" w14:textId="68F0877A" w:rsidR="001157B4" w:rsidRPr="00472FE7" w:rsidRDefault="00472FE7" w:rsidP="00472FE7">
      <w:pPr>
        <w:ind w:left="142" w:firstLine="566"/>
        <w:jc w:val="both"/>
        <w:rPr>
          <w:rFonts w:cstheme="minorHAnsi"/>
          <w:sz w:val="24"/>
          <w:szCs w:val="24"/>
          <w:lang w:val="en-US"/>
        </w:rPr>
      </w:pPr>
      <w:r w:rsidRPr="00472FE7">
        <w:rPr>
          <w:rFonts w:cstheme="minorHAnsi"/>
          <w:sz w:val="24"/>
          <w:szCs w:val="24"/>
          <w:lang w:val="en-US"/>
        </w:rPr>
        <w:t>JANUARY</w:t>
      </w:r>
      <w:r w:rsidR="001157B4" w:rsidRPr="00472FE7">
        <w:rPr>
          <w:rFonts w:cstheme="minorHAnsi"/>
          <w:sz w:val="24"/>
          <w:szCs w:val="24"/>
          <w:lang w:val="en-US"/>
        </w:rPr>
        <w:t xml:space="preserve"> of </w:t>
      </w:r>
      <w:r w:rsidRPr="00472FE7">
        <w:rPr>
          <w:rFonts w:cstheme="minorHAnsi"/>
          <w:sz w:val="24"/>
          <w:szCs w:val="24"/>
          <w:lang w:val="en-US"/>
        </w:rPr>
        <w:t>2019</w:t>
      </w:r>
      <w:r w:rsidR="001157B4" w:rsidRPr="00472FE7">
        <w:rPr>
          <w:rFonts w:cstheme="minorHAnsi"/>
          <w:sz w:val="24"/>
          <w:szCs w:val="24"/>
          <w:lang w:val="en-US"/>
        </w:rPr>
        <w:t xml:space="preserve"> to </w:t>
      </w:r>
      <w:r w:rsidRPr="00472FE7">
        <w:rPr>
          <w:rFonts w:cstheme="minorHAnsi"/>
          <w:sz w:val="24"/>
          <w:szCs w:val="24"/>
          <w:lang w:val="en-US"/>
        </w:rPr>
        <w:t>DECEMBER</w:t>
      </w:r>
      <w:r w:rsidR="001157B4" w:rsidRPr="00472FE7">
        <w:rPr>
          <w:rFonts w:cstheme="minorHAnsi"/>
          <w:sz w:val="24"/>
          <w:szCs w:val="24"/>
          <w:lang w:val="en-US"/>
        </w:rPr>
        <w:t xml:space="preserve"> of </w:t>
      </w:r>
      <w:r w:rsidRPr="00472FE7">
        <w:rPr>
          <w:rFonts w:cstheme="minorHAnsi"/>
          <w:sz w:val="24"/>
          <w:szCs w:val="24"/>
          <w:lang w:val="en-US"/>
        </w:rPr>
        <w:t>2023</w:t>
      </w:r>
      <w:r w:rsidR="001157B4" w:rsidRPr="00472FE7">
        <w:rPr>
          <w:rFonts w:cstheme="minorHAnsi"/>
          <w:sz w:val="24"/>
          <w:szCs w:val="24"/>
          <w:lang w:val="en-US"/>
        </w:rPr>
        <w:t xml:space="preserve">, divided into five periods, in accordance </w:t>
      </w:r>
      <w:proofErr w:type="gramStart"/>
      <w:r w:rsidR="001157B4" w:rsidRPr="00472FE7">
        <w:rPr>
          <w:rFonts w:cstheme="minorHAnsi"/>
          <w:sz w:val="24"/>
          <w:szCs w:val="24"/>
          <w:lang w:val="en-US"/>
        </w:rPr>
        <w:t>to</w:t>
      </w:r>
      <w:proofErr w:type="gramEnd"/>
      <w:r w:rsidR="001157B4" w:rsidRPr="00472FE7">
        <w:rPr>
          <w:rFonts w:cstheme="minorHAnsi"/>
          <w:sz w:val="24"/>
          <w:szCs w:val="24"/>
          <w:lang w:val="en-US"/>
        </w:rPr>
        <w:t xml:space="preserve"> the specification below:</w:t>
      </w:r>
    </w:p>
    <w:p w14:paraId="6BEE7A86" w14:textId="2E92FEEF" w:rsidR="001157B4" w:rsidRPr="00472FE7" w:rsidRDefault="001157B4" w:rsidP="001157B4">
      <w:pPr>
        <w:pStyle w:val="PargrafodaLista"/>
        <w:ind w:left="1440"/>
        <w:jc w:val="both"/>
        <w:rPr>
          <w:rFonts w:cstheme="minorHAnsi"/>
          <w:sz w:val="24"/>
          <w:szCs w:val="24"/>
          <w:lang w:val="en-US"/>
        </w:rPr>
      </w:pPr>
      <w:r w:rsidRPr="00472FE7">
        <w:rPr>
          <w:rFonts w:cstheme="minorHAnsi"/>
          <w:sz w:val="24"/>
          <w:szCs w:val="24"/>
          <w:lang w:val="en-US"/>
        </w:rPr>
        <w:t xml:space="preserve">P1 - </w:t>
      </w:r>
      <w:r w:rsidR="00472FE7" w:rsidRPr="00472FE7">
        <w:rPr>
          <w:rFonts w:cstheme="minorHAnsi"/>
          <w:sz w:val="24"/>
          <w:szCs w:val="24"/>
          <w:lang w:val="en-US"/>
        </w:rPr>
        <w:t>JANUARY</w:t>
      </w:r>
      <w:r w:rsidRPr="00472FE7">
        <w:rPr>
          <w:rFonts w:cstheme="minorHAnsi"/>
          <w:sz w:val="24"/>
          <w:szCs w:val="24"/>
          <w:lang w:val="en-US"/>
        </w:rPr>
        <w:t xml:space="preserve"> of </w:t>
      </w:r>
      <w:r w:rsidR="00472FE7" w:rsidRPr="00472FE7">
        <w:rPr>
          <w:rFonts w:cstheme="minorHAnsi"/>
          <w:sz w:val="24"/>
          <w:szCs w:val="24"/>
          <w:lang w:val="en-US"/>
        </w:rPr>
        <w:t>2019</w:t>
      </w:r>
      <w:r w:rsidRPr="00472FE7">
        <w:rPr>
          <w:rFonts w:cstheme="minorHAnsi"/>
          <w:sz w:val="24"/>
          <w:szCs w:val="24"/>
          <w:lang w:val="en-US"/>
        </w:rPr>
        <w:t xml:space="preserve"> to </w:t>
      </w:r>
      <w:r w:rsidR="00472FE7" w:rsidRPr="00472FE7">
        <w:rPr>
          <w:rFonts w:cstheme="minorHAnsi"/>
          <w:sz w:val="24"/>
          <w:szCs w:val="24"/>
          <w:lang w:val="en-US"/>
        </w:rPr>
        <w:t>DECEMBER</w:t>
      </w:r>
      <w:r w:rsidRPr="00472FE7">
        <w:rPr>
          <w:rFonts w:cstheme="minorHAnsi"/>
          <w:sz w:val="24"/>
          <w:szCs w:val="24"/>
          <w:lang w:val="en-US"/>
        </w:rPr>
        <w:t xml:space="preserve"> of </w:t>
      </w:r>
      <w:r w:rsidR="00472FE7" w:rsidRPr="00472FE7">
        <w:rPr>
          <w:rFonts w:cstheme="minorHAnsi"/>
          <w:sz w:val="24"/>
          <w:szCs w:val="24"/>
          <w:lang w:val="en-US"/>
        </w:rPr>
        <w:t>2019</w:t>
      </w:r>
    </w:p>
    <w:p w14:paraId="36DF641C" w14:textId="0E9B1923" w:rsidR="001157B4" w:rsidRPr="00472FE7" w:rsidRDefault="001157B4" w:rsidP="001157B4">
      <w:pPr>
        <w:pStyle w:val="PargrafodaLista"/>
        <w:ind w:left="1440"/>
        <w:jc w:val="both"/>
        <w:rPr>
          <w:rFonts w:cstheme="minorHAnsi"/>
          <w:sz w:val="24"/>
          <w:szCs w:val="24"/>
          <w:lang w:val="en-US"/>
        </w:rPr>
      </w:pPr>
      <w:r w:rsidRPr="00472FE7">
        <w:rPr>
          <w:rFonts w:cstheme="minorHAnsi"/>
          <w:sz w:val="24"/>
          <w:szCs w:val="24"/>
          <w:lang w:val="en-US"/>
        </w:rPr>
        <w:t xml:space="preserve">P2 - </w:t>
      </w:r>
      <w:r w:rsidR="00472FE7" w:rsidRPr="00472FE7">
        <w:rPr>
          <w:rFonts w:cstheme="minorHAnsi"/>
          <w:sz w:val="24"/>
          <w:szCs w:val="24"/>
          <w:lang w:val="en-US"/>
        </w:rPr>
        <w:t>JANUARY</w:t>
      </w:r>
      <w:r w:rsidRPr="00472FE7">
        <w:rPr>
          <w:rFonts w:cstheme="minorHAnsi"/>
          <w:sz w:val="24"/>
          <w:szCs w:val="24"/>
          <w:lang w:val="en-US"/>
        </w:rPr>
        <w:t xml:space="preserve"> of </w:t>
      </w:r>
      <w:r w:rsidR="00472FE7" w:rsidRPr="00472FE7">
        <w:rPr>
          <w:rFonts w:cstheme="minorHAnsi"/>
          <w:sz w:val="24"/>
          <w:szCs w:val="24"/>
          <w:lang w:val="en-US"/>
        </w:rPr>
        <w:t>2020</w:t>
      </w:r>
      <w:r w:rsidRPr="00472FE7">
        <w:rPr>
          <w:rFonts w:cstheme="minorHAnsi"/>
          <w:sz w:val="24"/>
          <w:szCs w:val="24"/>
          <w:lang w:val="en-US"/>
        </w:rPr>
        <w:t xml:space="preserve"> to </w:t>
      </w:r>
      <w:r w:rsidR="00472FE7" w:rsidRPr="00472FE7">
        <w:rPr>
          <w:rFonts w:cstheme="minorHAnsi"/>
          <w:sz w:val="24"/>
          <w:szCs w:val="24"/>
          <w:lang w:val="en-US"/>
        </w:rPr>
        <w:t>DECEMBER</w:t>
      </w:r>
      <w:r w:rsidRPr="00472FE7">
        <w:rPr>
          <w:rFonts w:cstheme="minorHAnsi"/>
          <w:sz w:val="24"/>
          <w:szCs w:val="24"/>
          <w:lang w:val="en-US"/>
        </w:rPr>
        <w:t xml:space="preserve"> of </w:t>
      </w:r>
      <w:r w:rsidR="00472FE7" w:rsidRPr="00472FE7">
        <w:rPr>
          <w:rFonts w:cstheme="minorHAnsi"/>
          <w:sz w:val="24"/>
          <w:szCs w:val="24"/>
          <w:lang w:val="en-US"/>
        </w:rPr>
        <w:t>2020</w:t>
      </w:r>
    </w:p>
    <w:p w14:paraId="331062B6" w14:textId="498A3E7F" w:rsidR="001157B4" w:rsidRPr="00472FE7" w:rsidRDefault="001157B4" w:rsidP="001157B4">
      <w:pPr>
        <w:pStyle w:val="PargrafodaLista"/>
        <w:ind w:left="1440"/>
        <w:jc w:val="both"/>
        <w:rPr>
          <w:rFonts w:cstheme="minorHAnsi"/>
          <w:sz w:val="24"/>
          <w:szCs w:val="24"/>
          <w:lang w:val="en-US"/>
        </w:rPr>
      </w:pPr>
      <w:r w:rsidRPr="00472FE7">
        <w:rPr>
          <w:rFonts w:cstheme="minorHAnsi"/>
          <w:sz w:val="24"/>
          <w:szCs w:val="24"/>
          <w:lang w:val="en-US"/>
        </w:rPr>
        <w:t xml:space="preserve">P3 - </w:t>
      </w:r>
      <w:r w:rsidR="00472FE7" w:rsidRPr="00472FE7">
        <w:rPr>
          <w:rFonts w:cstheme="minorHAnsi"/>
          <w:sz w:val="24"/>
          <w:szCs w:val="24"/>
          <w:lang w:val="en-US"/>
        </w:rPr>
        <w:t>JANUARY</w:t>
      </w:r>
      <w:r w:rsidRPr="00472FE7">
        <w:rPr>
          <w:rFonts w:cstheme="minorHAnsi"/>
          <w:sz w:val="24"/>
          <w:szCs w:val="24"/>
          <w:lang w:val="en-US"/>
        </w:rPr>
        <w:t xml:space="preserve"> of </w:t>
      </w:r>
      <w:r w:rsidR="00472FE7" w:rsidRPr="00472FE7">
        <w:rPr>
          <w:rFonts w:cstheme="minorHAnsi"/>
          <w:sz w:val="24"/>
          <w:szCs w:val="24"/>
          <w:lang w:val="en-US"/>
        </w:rPr>
        <w:t>2021</w:t>
      </w:r>
      <w:r w:rsidRPr="00472FE7">
        <w:rPr>
          <w:rFonts w:cstheme="minorHAnsi"/>
          <w:sz w:val="24"/>
          <w:szCs w:val="24"/>
          <w:lang w:val="en-US"/>
        </w:rPr>
        <w:t xml:space="preserve"> to </w:t>
      </w:r>
      <w:r w:rsidR="00472FE7" w:rsidRPr="00472FE7">
        <w:rPr>
          <w:rFonts w:cstheme="minorHAnsi"/>
          <w:sz w:val="24"/>
          <w:szCs w:val="24"/>
          <w:lang w:val="en-US"/>
        </w:rPr>
        <w:t>DECEMBER</w:t>
      </w:r>
      <w:r w:rsidRPr="00472FE7">
        <w:rPr>
          <w:rFonts w:cstheme="minorHAnsi"/>
          <w:sz w:val="24"/>
          <w:szCs w:val="24"/>
          <w:lang w:val="en-US"/>
        </w:rPr>
        <w:t xml:space="preserve"> of </w:t>
      </w:r>
      <w:r w:rsidR="00472FE7" w:rsidRPr="00472FE7">
        <w:rPr>
          <w:rFonts w:cstheme="minorHAnsi"/>
          <w:sz w:val="24"/>
          <w:szCs w:val="24"/>
          <w:lang w:val="en-US"/>
        </w:rPr>
        <w:t>2021</w:t>
      </w:r>
    </w:p>
    <w:p w14:paraId="16A7A01C" w14:textId="12CC73ED" w:rsidR="001157B4" w:rsidRPr="00472FE7" w:rsidRDefault="001157B4" w:rsidP="001157B4">
      <w:pPr>
        <w:pStyle w:val="PargrafodaLista"/>
        <w:ind w:left="1440"/>
        <w:jc w:val="both"/>
        <w:rPr>
          <w:rFonts w:cstheme="minorHAnsi"/>
          <w:sz w:val="24"/>
          <w:szCs w:val="24"/>
          <w:lang w:val="en-US"/>
        </w:rPr>
      </w:pPr>
      <w:r w:rsidRPr="00472FE7">
        <w:rPr>
          <w:rFonts w:cstheme="minorHAnsi"/>
          <w:sz w:val="24"/>
          <w:szCs w:val="24"/>
          <w:lang w:val="en-US"/>
        </w:rPr>
        <w:t xml:space="preserve">P4 - </w:t>
      </w:r>
      <w:r w:rsidR="00472FE7" w:rsidRPr="00472FE7">
        <w:rPr>
          <w:rFonts w:cstheme="minorHAnsi"/>
          <w:sz w:val="24"/>
          <w:szCs w:val="24"/>
          <w:lang w:val="en-US"/>
        </w:rPr>
        <w:t>JANUARY</w:t>
      </w:r>
      <w:r w:rsidRPr="00472FE7">
        <w:rPr>
          <w:rFonts w:cstheme="minorHAnsi"/>
          <w:sz w:val="24"/>
          <w:szCs w:val="24"/>
          <w:lang w:val="en-US"/>
        </w:rPr>
        <w:t xml:space="preserve"> of </w:t>
      </w:r>
      <w:r w:rsidR="00472FE7" w:rsidRPr="00472FE7">
        <w:rPr>
          <w:rFonts w:cstheme="minorHAnsi"/>
          <w:sz w:val="24"/>
          <w:szCs w:val="24"/>
          <w:lang w:val="en-US"/>
        </w:rPr>
        <w:t>2022</w:t>
      </w:r>
      <w:r w:rsidRPr="00472FE7">
        <w:rPr>
          <w:rFonts w:cstheme="minorHAnsi"/>
          <w:sz w:val="24"/>
          <w:szCs w:val="24"/>
          <w:lang w:val="en-US"/>
        </w:rPr>
        <w:t xml:space="preserve"> to </w:t>
      </w:r>
      <w:r w:rsidR="00472FE7" w:rsidRPr="00472FE7">
        <w:rPr>
          <w:rFonts w:cstheme="minorHAnsi"/>
          <w:sz w:val="24"/>
          <w:szCs w:val="24"/>
          <w:lang w:val="en-US"/>
        </w:rPr>
        <w:t>DECEMBER</w:t>
      </w:r>
      <w:r w:rsidRPr="00472FE7">
        <w:rPr>
          <w:rFonts w:cstheme="minorHAnsi"/>
          <w:sz w:val="24"/>
          <w:szCs w:val="24"/>
          <w:lang w:val="en-US"/>
        </w:rPr>
        <w:t xml:space="preserve"> of </w:t>
      </w:r>
      <w:r w:rsidR="00472FE7" w:rsidRPr="00472FE7">
        <w:rPr>
          <w:rFonts w:cstheme="minorHAnsi"/>
          <w:sz w:val="24"/>
          <w:szCs w:val="24"/>
          <w:lang w:val="en-US"/>
        </w:rPr>
        <w:t>2022</w:t>
      </w:r>
    </w:p>
    <w:p w14:paraId="37B60A4B" w14:textId="73E87BB2" w:rsidR="001157B4" w:rsidRPr="00472FE7" w:rsidRDefault="001157B4" w:rsidP="001157B4">
      <w:pPr>
        <w:pStyle w:val="PargrafodaLista"/>
        <w:ind w:left="1440"/>
        <w:jc w:val="both"/>
        <w:rPr>
          <w:rFonts w:cstheme="minorHAnsi"/>
          <w:sz w:val="24"/>
          <w:szCs w:val="24"/>
          <w:lang w:val="en-US"/>
        </w:rPr>
      </w:pPr>
      <w:r w:rsidRPr="00472FE7">
        <w:rPr>
          <w:rFonts w:cstheme="minorHAnsi"/>
          <w:sz w:val="24"/>
          <w:szCs w:val="24"/>
          <w:lang w:val="en-US"/>
        </w:rPr>
        <w:t>P</w:t>
      </w:r>
      <w:r w:rsidR="00C21A5D" w:rsidRPr="00472FE7">
        <w:rPr>
          <w:rFonts w:cstheme="minorHAnsi"/>
          <w:sz w:val="24"/>
          <w:szCs w:val="24"/>
          <w:lang w:val="en-US"/>
        </w:rPr>
        <w:t>5</w:t>
      </w:r>
      <w:r w:rsidRPr="00472FE7">
        <w:rPr>
          <w:rFonts w:cstheme="minorHAnsi"/>
          <w:sz w:val="24"/>
          <w:szCs w:val="24"/>
          <w:lang w:val="en-US"/>
        </w:rPr>
        <w:t xml:space="preserve"> - </w:t>
      </w:r>
      <w:r w:rsidR="00472FE7" w:rsidRPr="00472FE7">
        <w:rPr>
          <w:rFonts w:cstheme="minorHAnsi"/>
          <w:sz w:val="24"/>
          <w:szCs w:val="24"/>
          <w:lang w:val="en-US"/>
        </w:rPr>
        <w:t>JANUARY</w:t>
      </w:r>
      <w:r w:rsidRPr="00472FE7">
        <w:rPr>
          <w:rFonts w:cstheme="minorHAnsi"/>
          <w:sz w:val="24"/>
          <w:szCs w:val="24"/>
          <w:lang w:val="en-US"/>
        </w:rPr>
        <w:t xml:space="preserve"> of </w:t>
      </w:r>
      <w:r w:rsidR="00472FE7" w:rsidRPr="00472FE7">
        <w:rPr>
          <w:rFonts w:cstheme="minorHAnsi"/>
          <w:sz w:val="24"/>
          <w:szCs w:val="24"/>
          <w:lang w:val="en-US"/>
        </w:rPr>
        <w:t>2023</w:t>
      </w:r>
      <w:r w:rsidRPr="00472FE7">
        <w:rPr>
          <w:rFonts w:cstheme="minorHAnsi"/>
          <w:sz w:val="24"/>
          <w:szCs w:val="24"/>
          <w:lang w:val="en-US"/>
        </w:rPr>
        <w:t xml:space="preserve"> to </w:t>
      </w:r>
      <w:r w:rsidR="00472FE7" w:rsidRPr="00472FE7">
        <w:rPr>
          <w:rFonts w:cstheme="minorHAnsi"/>
          <w:sz w:val="24"/>
          <w:szCs w:val="24"/>
          <w:lang w:val="en-US"/>
        </w:rPr>
        <w:t>DECEMBER</w:t>
      </w:r>
      <w:r w:rsidRPr="00472FE7">
        <w:rPr>
          <w:rFonts w:cstheme="minorHAnsi"/>
          <w:sz w:val="24"/>
          <w:szCs w:val="24"/>
          <w:lang w:val="en-US"/>
        </w:rPr>
        <w:t xml:space="preserve"> of </w:t>
      </w:r>
      <w:r w:rsidR="00472FE7" w:rsidRPr="00472FE7">
        <w:rPr>
          <w:rFonts w:cstheme="minorHAnsi"/>
          <w:sz w:val="24"/>
          <w:szCs w:val="24"/>
          <w:lang w:val="en-US"/>
        </w:rPr>
        <w:t>2023</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F11B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p w14:paraId="408222BC" w14:textId="3B9F5F79" w:rsidR="000319BB" w:rsidRPr="000319BB" w:rsidRDefault="000319BB" w:rsidP="000319BB">
      <w:pPr>
        <w:spacing w:after="0" w:line="240" w:lineRule="auto"/>
        <w:ind w:right="-199"/>
        <w:rPr>
          <w:rFonts w:eastAsia="Times New Roman" w:cstheme="minorHAnsi"/>
          <w:b/>
          <w:snapToGrid w:val="0"/>
          <w:sz w:val="24"/>
          <w:szCs w:val="24"/>
          <w:lang w:val="en-US" w:eastAsia="pt-BR"/>
        </w:rPr>
      </w:pPr>
      <w:r w:rsidRPr="000319BB">
        <w:rPr>
          <w:rFonts w:eastAsia="Times New Roman" w:cstheme="minorHAnsi"/>
          <w:b/>
          <w:snapToGrid w:val="0"/>
          <w:sz w:val="24"/>
          <w:szCs w:val="24"/>
          <w:lang w:val="en-US" w:eastAsia="pt-BR"/>
        </w:rPr>
        <w:t xml:space="preserve">            </w:t>
      </w:r>
      <w:r w:rsidR="00566CEA" w:rsidRPr="00566CEA">
        <w:rPr>
          <w:rFonts w:eastAsia="Times New Roman" w:cstheme="minorHAnsi"/>
          <w:b/>
          <w:snapToGrid w:val="0"/>
          <w:sz w:val="24"/>
          <w:szCs w:val="24"/>
          <w:lang w:val="en-US" w:eastAsia="pt-BR"/>
        </w:rPr>
        <w:t>Characteristic 1</w:t>
      </w:r>
      <w:r w:rsidRPr="000319BB">
        <w:rPr>
          <w:rFonts w:eastAsia="Times New Roman" w:cstheme="minorHAnsi"/>
          <w:b/>
          <w:snapToGrid w:val="0"/>
          <w:sz w:val="24"/>
          <w:szCs w:val="24"/>
          <w:lang w:val="en-US" w:eastAsia="pt-BR"/>
        </w:rPr>
        <w:t xml:space="preserve">: </w:t>
      </w:r>
      <w:r w:rsidR="00AD245A" w:rsidRPr="00566CEA">
        <w:rPr>
          <w:rFonts w:eastAsia="Times New Roman" w:cstheme="minorHAnsi"/>
          <w:b/>
          <w:snapToGrid w:val="0"/>
          <w:sz w:val="24"/>
          <w:szCs w:val="24"/>
          <w:lang w:val="en-US" w:eastAsia="pt-BR"/>
        </w:rPr>
        <w:t>Needle gauge/diameter</w:t>
      </w:r>
      <w:r w:rsidRPr="000319BB">
        <w:rPr>
          <w:rFonts w:eastAsia="Times New Roman" w:cstheme="minorHAnsi"/>
          <w:b/>
          <w:snapToGrid w:val="0"/>
          <w:sz w:val="24"/>
          <w:szCs w:val="24"/>
          <w:lang w:val="en-US" w:eastAsia="pt-BR"/>
        </w:rPr>
        <w:t xml:space="preserve"> (</w:t>
      </w:r>
      <w:r w:rsidR="00566CEA">
        <w:rPr>
          <w:rFonts w:eastAsia="Times New Roman" w:cstheme="minorHAnsi"/>
          <w:b/>
          <w:snapToGrid w:val="0"/>
          <w:sz w:val="24"/>
          <w:szCs w:val="24"/>
          <w:lang w:val="en-US" w:eastAsia="pt-BR"/>
        </w:rPr>
        <w:t>in</w:t>
      </w:r>
      <w:r w:rsidRPr="000319BB">
        <w:rPr>
          <w:rFonts w:eastAsia="Times New Roman" w:cstheme="minorHAnsi"/>
          <w:b/>
          <w:snapToGrid w:val="0"/>
          <w:sz w:val="24"/>
          <w:szCs w:val="24"/>
          <w:lang w:val="en-US" w:eastAsia="pt-BR"/>
        </w:rPr>
        <w:t xml:space="preserve"> G = gauges)</w:t>
      </w:r>
    </w:p>
    <w:tbl>
      <w:tblPr>
        <w:tblW w:w="8125" w:type="dxa"/>
        <w:jc w:val="center"/>
        <w:tblCellMar>
          <w:left w:w="70" w:type="dxa"/>
          <w:right w:w="70" w:type="dxa"/>
        </w:tblCellMar>
        <w:tblLook w:val="04A0" w:firstRow="1" w:lastRow="0" w:firstColumn="1" w:lastColumn="0" w:noHBand="0" w:noVBand="1"/>
      </w:tblPr>
      <w:tblGrid>
        <w:gridCol w:w="7146"/>
        <w:gridCol w:w="979"/>
      </w:tblGrid>
      <w:tr w:rsidR="000319BB" w:rsidRPr="000319BB" w14:paraId="19356786" w14:textId="77777777" w:rsidTr="00D62DED">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B7B592B" w14:textId="11F4EFD2" w:rsidR="000319BB" w:rsidRPr="000319BB" w:rsidRDefault="00566CEA" w:rsidP="000319BB">
            <w:pPr>
              <w:spacing w:after="0" w:line="240" w:lineRule="auto"/>
              <w:rPr>
                <w:rFonts w:eastAsia="Times New Roman" w:cstheme="minorHAnsi"/>
                <w:b/>
                <w:bCs/>
                <w:snapToGrid w:val="0"/>
                <w:sz w:val="24"/>
                <w:szCs w:val="24"/>
                <w:lang w:val="en-US" w:eastAsia="pt-BR"/>
              </w:rPr>
            </w:pPr>
            <w:r w:rsidRPr="00566CEA">
              <w:rPr>
                <w:rFonts w:eastAsia="Times New Roman" w:cstheme="minorHAnsi"/>
                <w:b/>
                <w:bCs/>
                <w:snapToGrid w:val="0"/>
                <w:sz w:val="24"/>
                <w:szCs w:val="24"/>
                <w:lang w:val="en-US" w:eastAsia="pt-BR"/>
              </w:rPr>
              <w:t>Specification</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6189C6A" w14:textId="40B68F28" w:rsidR="000319BB" w:rsidRPr="000319BB" w:rsidRDefault="000319BB" w:rsidP="000319BB">
            <w:pPr>
              <w:spacing w:after="0" w:line="240" w:lineRule="auto"/>
              <w:rPr>
                <w:rFonts w:eastAsia="Times New Roman" w:cstheme="minorHAnsi"/>
                <w:b/>
                <w:bCs/>
                <w:snapToGrid w:val="0"/>
                <w:sz w:val="24"/>
                <w:szCs w:val="24"/>
                <w:lang w:val="en-US" w:eastAsia="pt-BR"/>
              </w:rPr>
            </w:pPr>
            <w:r w:rsidRPr="000319BB">
              <w:rPr>
                <w:rFonts w:eastAsia="Times New Roman" w:cstheme="minorHAnsi"/>
                <w:b/>
                <w:bCs/>
                <w:snapToGrid w:val="0"/>
                <w:sz w:val="24"/>
                <w:szCs w:val="24"/>
                <w:lang w:val="en-US" w:eastAsia="pt-BR"/>
              </w:rPr>
              <w:t>C</w:t>
            </w:r>
            <w:r w:rsidR="00566CEA">
              <w:rPr>
                <w:rFonts w:eastAsia="Times New Roman" w:cstheme="minorHAnsi"/>
                <w:b/>
                <w:bCs/>
                <w:snapToGrid w:val="0"/>
                <w:sz w:val="24"/>
                <w:szCs w:val="24"/>
                <w:lang w:val="en-US" w:eastAsia="pt-BR"/>
              </w:rPr>
              <w:t>ode</w:t>
            </w:r>
          </w:p>
        </w:tc>
      </w:tr>
      <w:tr w:rsidR="000319BB" w:rsidRPr="000319BB" w14:paraId="16D15B1C"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0D1516D" w14:textId="63A033CE"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 xml:space="preserve">16G </w:t>
            </w:r>
            <w:r w:rsidR="00566CEA">
              <w:rPr>
                <w:rFonts w:eastAsia="Times New Roman" w:cstheme="minorHAnsi"/>
                <w:sz w:val="24"/>
                <w:szCs w:val="24"/>
                <w:lang w:val="en-US" w:eastAsia="pt-BR"/>
              </w:rPr>
              <w:t>or</w:t>
            </w:r>
            <w:r w:rsidRPr="000319BB">
              <w:rPr>
                <w:rFonts w:eastAsia="Times New Roman" w:cstheme="minorHAnsi"/>
                <w:sz w:val="24"/>
                <w:szCs w:val="24"/>
                <w:lang w:val="en-US" w:eastAsia="pt-BR"/>
              </w:rPr>
              <w:t xml:space="preserve"> </w:t>
            </w:r>
            <w:r w:rsidR="00566CEA">
              <w:rPr>
                <w:rFonts w:eastAsia="Times New Roman" w:cstheme="minorHAnsi"/>
                <w:sz w:val="24"/>
                <w:szCs w:val="24"/>
                <w:lang w:val="en-US" w:eastAsia="pt-BR"/>
              </w:rPr>
              <w:t>less</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692DA2F4"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A1</w:t>
            </w:r>
          </w:p>
        </w:tc>
      </w:tr>
      <w:tr w:rsidR="000319BB" w:rsidRPr="000319BB" w14:paraId="5F2B4750" w14:textId="77777777" w:rsidTr="00D62DED">
        <w:trPr>
          <w:trHeight w:val="315"/>
          <w:jc w:val="center"/>
        </w:trPr>
        <w:tc>
          <w:tcPr>
            <w:tcW w:w="7146" w:type="dxa"/>
            <w:tcBorders>
              <w:top w:val="single" w:sz="8" w:space="0" w:color="auto"/>
              <w:left w:val="single" w:sz="12" w:space="0" w:color="auto"/>
              <w:bottom w:val="single" w:sz="4" w:space="0" w:color="auto"/>
              <w:right w:val="single" w:sz="12" w:space="0" w:color="auto"/>
            </w:tcBorders>
            <w:shd w:val="clear" w:color="auto" w:fill="auto"/>
            <w:noWrap/>
          </w:tcPr>
          <w:p w14:paraId="78A10D4C"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17G</w:t>
            </w:r>
          </w:p>
        </w:tc>
        <w:tc>
          <w:tcPr>
            <w:tcW w:w="979" w:type="dxa"/>
            <w:tcBorders>
              <w:top w:val="single" w:sz="8" w:space="0" w:color="auto"/>
              <w:left w:val="single" w:sz="12" w:space="0" w:color="auto"/>
              <w:bottom w:val="single" w:sz="4" w:space="0" w:color="auto"/>
              <w:right w:val="single" w:sz="12" w:space="0" w:color="auto"/>
            </w:tcBorders>
            <w:shd w:val="clear" w:color="auto" w:fill="auto"/>
            <w:noWrap/>
            <w:vAlign w:val="center"/>
          </w:tcPr>
          <w:p w14:paraId="55880B6D"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A2</w:t>
            </w:r>
          </w:p>
        </w:tc>
      </w:tr>
      <w:tr w:rsidR="000319BB" w:rsidRPr="000319BB" w14:paraId="3B94A71B"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A5BA56D"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lastRenderedPageBreak/>
              <w:t>18G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48E60683"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A3</w:t>
            </w:r>
          </w:p>
        </w:tc>
      </w:tr>
      <w:tr w:rsidR="000319BB" w:rsidRPr="000319BB" w14:paraId="0BDEC477"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50DB96A4"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19G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32EF7A2"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A4</w:t>
            </w:r>
          </w:p>
        </w:tc>
      </w:tr>
      <w:tr w:rsidR="000319BB" w:rsidRPr="000319BB" w14:paraId="0DA3AF47"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7C23CF0F"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20G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04CB7DBF"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A5</w:t>
            </w:r>
          </w:p>
        </w:tc>
      </w:tr>
      <w:tr w:rsidR="000319BB" w:rsidRPr="000319BB" w14:paraId="0E36ECDB"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5B87F4AF"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21G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09C2B8C4"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A6</w:t>
            </w:r>
          </w:p>
        </w:tc>
      </w:tr>
      <w:tr w:rsidR="000319BB" w:rsidRPr="000319BB" w14:paraId="79A6D707"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6C294321"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22G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06014453"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A7</w:t>
            </w:r>
          </w:p>
        </w:tc>
      </w:tr>
      <w:tr w:rsidR="000319BB" w:rsidRPr="000319BB" w14:paraId="3A3B77DD"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0940E33"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23G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1AF16850"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A8</w:t>
            </w:r>
          </w:p>
        </w:tc>
      </w:tr>
      <w:tr w:rsidR="000319BB" w:rsidRPr="000319BB" w14:paraId="23919479"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167238F9"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24G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37005A36"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A9</w:t>
            </w:r>
          </w:p>
        </w:tc>
      </w:tr>
      <w:tr w:rsidR="000319BB" w:rsidRPr="000319BB" w14:paraId="71892C54"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22F9AB0B"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25G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5F238A9A"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A10</w:t>
            </w:r>
          </w:p>
        </w:tc>
      </w:tr>
      <w:tr w:rsidR="000319BB" w:rsidRPr="000319BB" w14:paraId="7970CFA6" w14:textId="77777777" w:rsidTr="00D62DED">
        <w:trPr>
          <w:trHeight w:val="315"/>
          <w:jc w:val="center"/>
        </w:trPr>
        <w:tc>
          <w:tcPr>
            <w:tcW w:w="7146" w:type="dxa"/>
            <w:tcBorders>
              <w:top w:val="single" w:sz="4" w:space="0" w:color="auto"/>
              <w:left w:val="single" w:sz="12" w:space="0" w:color="auto"/>
              <w:bottom w:val="single" w:sz="4" w:space="0" w:color="auto"/>
              <w:right w:val="single" w:sz="12" w:space="0" w:color="auto"/>
            </w:tcBorders>
            <w:shd w:val="clear" w:color="auto" w:fill="auto"/>
            <w:noWrap/>
          </w:tcPr>
          <w:p w14:paraId="3676926B"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26G</w:t>
            </w:r>
          </w:p>
        </w:tc>
        <w:tc>
          <w:tcPr>
            <w:tcW w:w="979"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7DDBEF1B"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A11</w:t>
            </w:r>
          </w:p>
        </w:tc>
      </w:tr>
      <w:tr w:rsidR="000319BB" w:rsidRPr="000319BB" w14:paraId="0F8868D2" w14:textId="77777777" w:rsidTr="00D62DED">
        <w:trPr>
          <w:trHeight w:val="315"/>
          <w:jc w:val="center"/>
        </w:trPr>
        <w:tc>
          <w:tcPr>
            <w:tcW w:w="7146" w:type="dxa"/>
            <w:tcBorders>
              <w:top w:val="single" w:sz="4" w:space="0" w:color="auto"/>
              <w:left w:val="single" w:sz="12" w:space="0" w:color="auto"/>
              <w:bottom w:val="single" w:sz="8" w:space="0" w:color="auto"/>
              <w:right w:val="single" w:sz="12" w:space="0" w:color="auto"/>
            </w:tcBorders>
            <w:shd w:val="clear" w:color="auto" w:fill="auto"/>
            <w:noWrap/>
          </w:tcPr>
          <w:p w14:paraId="77DB026C" w14:textId="66D1195B"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27G o</w:t>
            </w:r>
            <w:r w:rsidR="00566CEA">
              <w:rPr>
                <w:rFonts w:eastAsia="Times New Roman" w:cstheme="minorHAnsi"/>
                <w:sz w:val="24"/>
                <w:szCs w:val="24"/>
                <w:lang w:val="en-US" w:eastAsia="pt-BR"/>
              </w:rPr>
              <w:t>r</w:t>
            </w:r>
            <w:r w:rsidRPr="000319BB">
              <w:rPr>
                <w:rFonts w:eastAsia="Times New Roman" w:cstheme="minorHAnsi"/>
                <w:sz w:val="24"/>
                <w:szCs w:val="24"/>
                <w:lang w:val="en-US" w:eastAsia="pt-BR"/>
              </w:rPr>
              <w:t xml:space="preserve"> 28G</w:t>
            </w:r>
          </w:p>
        </w:tc>
        <w:tc>
          <w:tcPr>
            <w:tcW w:w="979" w:type="dxa"/>
            <w:tcBorders>
              <w:top w:val="single" w:sz="4" w:space="0" w:color="auto"/>
              <w:left w:val="single" w:sz="12" w:space="0" w:color="auto"/>
              <w:bottom w:val="single" w:sz="8" w:space="0" w:color="auto"/>
              <w:right w:val="single" w:sz="12" w:space="0" w:color="auto"/>
            </w:tcBorders>
            <w:shd w:val="clear" w:color="auto" w:fill="auto"/>
            <w:noWrap/>
            <w:vAlign w:val="center"/>
          </w:tcPr>
          <w:p w14:paraId="27F8D176"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A12</w:t>
            </w:r>
          </w:p>
        </w:tc>
      </w:tr>
      <w:tr w:rsidR="000319BB" w:rsidRPr="000319BB" w14:paraId="08B60D57"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F2A08AB" w14:textId="6A0A1F8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29G o</w:t>
            </w:r>
            <w:r w:rsidR="00566CEA">
              <w:rPr>
                <w:rFonts w:eastAsia="Times New Roman" w:cstheme="minorHAnsi"/>
                <w:sz w:val="24"/>
                <w:szCs w:val="24"/>
                <w:lang w:val="en-US" w:eastAsia="pt-BR"/>
              </w:rPr>
              <w:t>r more</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0A9B73CC"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A13</w:t>
            </w:r>
          </w:p>
        </w:tc>
      </w:tr>
    </w:tbl>
    <w:p w14:paraId="4B2A66DF" w14:textId="77777777" w:rsidR="000319BB" w:rsidRPr="000319BB" w:rsidRDefault="000319BB" w:rsidP="000319BB">
      <w:pPr>
        <w:spacing w:after="0" w:line="240" w:lineRule="auto"/>
        <w:ind w:right="-199"/>
        <w:jc w:val="both"/>
        <w:rPr>
          <w:rFonts w:eastAsia="Times New Roman" w:cstheme="minorHAnsi"/>
          <w:iCs/>
          <w:snapToGrid w:val="0"/>
          <w:sz w:val="24"/>
          <w:szCs w:val="20"/>
          <w:lang w:val="en-US" w:eastAsia="pt-BR"/>
        </w:rPr>
      </w:pPr>
    </w:p>
    <w:p w14:paraId="34B94F8E" w14:textId="3FEB04B3" w:rsidR="000319BB" w:rsidRPr="000319BB" w:rsidRDefault="000319BB" w:rsidP="000319BB">
      <w:pPr>
        <w:spacing w:after="0" w:line="240" w:lineRule="auto"/>
        <w:ind w:right="-199"/>
        <w:rPr>
          <w:rFonts w:eastAsia="Times New Roman" w:cstheme="minorHAnsi"/>
          <w:b/>
          <w:snapToGrid w:val="0"/>
          <w:sz w:val="24"/>
          <w:szCs w:val="24"/>
          <w:lang w:val="en-US" w:eastAsia="pt-BR"/>
        </w:rPr>
      </w:pPr>
      <w:r w:rsidRPr="000319BB">
        <w:rPr>
          <w:rFonts w:eastAsia="Times New Roman" w:cstheme="minorHAnsi"/>
          <w:b/>
          <w:snapToGrid w:val="0"/>
          <w:sz w:val="24"/>
          <w:szCs w:val="24"/>
          <w:lang w:val="en-US" w:eastAsia="pt-BR"/>
        </w:rPr>
        <w:t xml:space="preserve">           </w:t>
      </w:r>
      <w:r w:rsidR="00566CEA" w:rsidRPr="00537FDA">
        <w:rPr>
          <w:rFonts w:eastAsia="Times New Roman" w:cstheme="minorHAnsi"/>
          <w:b/>
          <w:snapToGrid w:val="0"/>
          <w:sz w:val="24"/>
          <w:szCs w:val="24"/>
          <w:lang w:val="en-US" w:eastAsia="pt-BR"/>
        </w:rPr>
        <w:t>Characteristic</w:t>
      </w:r>
      <w:r w:rsidRPr="000319BB">
        <w:rPr>
          <w:rFonts w:eastAsia="Times New Roman" w:cstheme="minorHAnsi"/>
          <w:b/>
          <w:snapToGrid w:val="0"/>
          <w:sz w:val="24"/>
          <w:szCs w:val="24"/>
          <w:lang w:val="en-US" w:eastAsia="pt-BR"/>
        </w:rPr>
        <w:t xml:space="preserve"> 2: </w:t>
      </w:r>
      <w:r w:rsidR="00537FDA" w:rsidRPr="00537FDA">
        <w:rPr>
          <w:rFonts w:eastAsia="Times New Roman" w:cstheme="minorHAnsi"/>
          <w:b/>
          <w:snapToGrid w:val="0"/>
          <w:sz w:val="24"/>
          <w:szCs w:val="24"/>
          <w:lang w:val="en-US" w:eastAsia="pt-BR"/>
        </w:rPr>
        <w:t>Needle length size</w:t>
      </w:r>
      <w:r w:rsidRPr="000319BB">
        <w:rPr>
          <w:rFonts w:eastAsia="Times New Roman" w:cstheme="minorHAnsi"/>
          <w:b/>
          <w:snapToGrid w:val="0"/>
          <w:sz w:val="24"/>
          <w:szCs w:val="24"/>
          <w:lang w:val="en-US" w:eastAsia="pt-BR"/>
        </w:rPr>
        <w:t xml:space="preserve"> (</w:t>
      </w:r>
      <w:r w:rsidR="00537FDA" w:rsidRPr="00537FDA">
        <w:rPr>
          <w:rFonts w:eastAsia="Times New Roman" w:cstheme="minorHAnsi"/>
          <w:b/>
          <w:snapToGrid w:val="0"/>
          <w:sz w:val="24"/>
          <w:szCs w:val="24"/>
          <w:lang w:val="en-US" w:eastAsia="pt-BR"/>
        </w:rPr>
        <w:t>in</w:t>
      </w:r>
      <w:r w:rsidRPr="000319BB">
        <w:rPr>
          <w:rFonts w:eastAsia="Times New Roman" w:cstheme="minorHAnsi"/>
          <w:b/>
          <w:snapToGrid w:val="0"/>
          <w:sz w:val="24"/>
          <w:szCs w:val="24"/>
          <w:lang w:val="en-US" w:eastAsia="pt-BR"/>
        </w:rPr>
        <w:t xml:space="preserve"> </w:t>
      </w:r>
      <w:r w:rsidR="00537FDA">
        <w:rPr>
          <w:rFonts w:eastAsia="Times New Roman" w:cstheme="minorHAnsi"/>
          <w:b/>
          <w:snapToGrid w:val="0"/>
          <w:sz w:val="24"/>
          <w:szCs w:val="24"/>
          <w:lang w:val="en-US" w:eastAsia="pt-BR"/>
        </w:rPr>
        <w:t>inches</w:t>
      </w:r>
      <w:r w:rsidRPr="000319BB">
        <w:rPr>
          <w:rFonts w:eastAsia="Times New Roman" w:cstheme="minorHAnsi"/>
          <w:b/>
          <w:snapToGrid w:val="0"/>
          <w:sz w:val="24"/>
          <w:szCs w:val="24"/>
          <w:lang w:val="en-US" w:eastAsia="pt-BR"/>
        </w:rPr>
        <w:t>)</w:t>
      </w:r>
    </w:p>
    <w:tbl>
      <w:tblPr>
        <w:tblW w:w="8206" w:type="dxa"/>
        <w:jc w:val="center"/>
        <w:tblCellMar>
          <w:left w:w="70" w:type="dxa"/>
          <w:right w:w="70" w:type="dxa"/>
        </w:tblCellMar>
        <w:tblLook w:val="04A0" w:firstRow="1" w:lastRow="0" w:firstColumn="1" w:lastColumn="0" w:noHBand="0" w:noVBand="1"/>
      </w:tblPr>
      <w:tblGrid>
        <w:gridCol w:w="7146"/>
        <w:gridCol w:w="1060"/>
      </w:tblGrid>
      <w:tr w:rsidR="00537FDA" w:rsidRPr="000319BB" w14:paraId="171660F0" w14:textId="77777777" w:rsidTr="00D62DED">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42DCC8F" w14:textId="0DF55EAE" w:rsidR="00537FDA" w:rsidRPr="000319BB" w:rsidRDefault="00537FDA" w:rsidP="00537FDA">
            <w:pPr>
              <w:spacing w:after="0" w:line="240" w:lineRule="auto"/>
              <w:rPr>
                <w:rFonts w:eastAsia="Times New Roman" w:cstheme="minorHAnsi"/>
                <w:b/>
                <w:bCs/>
                <w:snapToGrid w:val="0"/>
                <w:sz w:val="24"/>
                <w:szCs w:val="24"/>
                <w:lang w:val="en-US" w:eastAsia="pt-BR"/>
              </w:rPr>
            </w:pPr>
            <w:r w:rsidRPr="00566CEA">
              <w:rPr>
                <w:rFonts w:eastAsia="Times New Roman" w:cstheme="minorHAnsi"/>
                <w:b/>
                <w:bCs/>
                <w:snapToGrid w:val="0"/>
                <w:sz w:val="24"/>
                <w:szCs w:val="24"/>
                <w:lang w:val="en-US" w:eastAsia="pt-BR"/>
              </w:rPr>
              <w:t>Specification</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C0D58DA" w14:textId="7A1DB18B" w:rsidR="00537FDA" w:rsidRPr="000319BB" w:rsidRDefault="00537FDA" w:rsidP="00537FDA">
            <w:pPr>
              <w:spacing w:after="0" w:line="240" w:lineRule="auto"/>
              <w:rPr>
                <w:rFonts w:eastAsia="Times New Roman" w:cstheme="minorHAnsi"/>
                <w:b/>
                <w:bCs/>
                <w:snapToGrid w:val="0"/>
                <w:sz w:val="24"/>
                <w:szCs w:val="24"/>
                <w:lang w:val="en-US" w:eastAsia="pt-BR"/>
              </w:rPr>
            </w:pPr>
            <w:r w:rsidRPr="000319BB">
              <w:rPr>
                <w:rFonts w:eastAsia="Times New Roman" w:cstheme="minorHAnsi"/>
                <w:b/>
                <w:bCs/>
                <w:snapToGrid w:val="0"/>
                <w:sz w:val="24"/>
                <w:szCs w:val="24"/>
                <w:lang w:val="en-US" w:eastAsia="pt-BR"/>
              </w:rPr>
              <w:t>C</w:t>
            </w:r>
            <w:r>
              <w:rPr>
                <w:rFonts w:eastAsia="Times New Roman" w:cstheme="minorHAnsi"/>
                <w:b/>
                <w:bCs/>
                <w:snapToGrid w:val="0"/>
                <w:sz w:val="24"/>
                <w:szCs w:val="24"/>
                <w:lang w:val="en-US" w:eastAsia="pt-BR"/>
              </w:rPr>
              <w:t>ode</w:t>
            </w:r>
          </w:p>
        </w:tc>
      </w:tr>
      <w:tr w:rsidR="000319BB" w:rsidRPr="000319BB" w14:paraId="00EE38BE"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091A470"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3/8</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7E5E40F0"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B1</w:t>
            </w:r>
          </w:p>
        </w:tc>
      </w:tr>
      <w:tr w:rsidR="000319BB" w:rsidRPr="000319BB" w14:paraId="772A898E"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E0386BF"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 xml:space="preserve">4/8 </w:t>
            </w:r>
            <w:proofErr w:type="spellStart"/>
            <w:r w:rsidRPr="000319BB">
              <w:rPr>
                <w:rFonts w:eastAsia="Times New Roman" w:cstheme="minorHAnsi"/>
                <w:sz w:val="24"/>
                <w:szCs w:val="24"/>
                <w:lang w:val="en-US" w:eastAsia="pt-BR"/>
              </w:rPr>
              <w:t>ou</w:t>
            </w:r>
            <w:proofErr w:type="spellEnd"/>
            <w:r w:rsidRPr="000319BB">
              <w:rPr>
                <w:rFonts w:eastAsia="Times New Roman" w:cstheme="minorHAnsi"/>
                <w:sz w:val="24"/>
                <w:szCs w:val="24"/>
                <w:lang w:val="en-US" w:eastAsia="pt-BR"/>
              </w:rPr>
              <w:t xml:space="preserve"> 1/2</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7855304A"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B2</w:t>
            </w:r>
          </w:p>
        </w:tc>
      </w:tr>
      <w:tr w:rsidR="000319BB" w:rsidRPr="000319BB" w14:paraId="2F864598"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35EC0466"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5/8</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A71819D"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B3</w:t>
            </w:r>
          </w:p>
        </w:tc>
      </w:tr>
      <w:tr w:rsidR="000319BB" w:rsidRPr="000319BB" w14:paraId="7777B5DB"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D289EBA"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3/4</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2A5E1C7D"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B4</w:t>
            </w:r>
          </w:p>
        </w:tc>
      </w:tr>
      <w:tr w:rsidR="000319BB" w:rsidRPr="000319BB" w14:paraId="0CF422C6"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6889994"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 xml:space="preserve">8/8 </w:t>
            </w:r>
            <w:proofErr w:type="spellStart"/>
            <w:r w:rsidRPr="000319BB">
              <w:rPr>
                <w:rFonts w:eastAsia="Times New Roman" w:cstheme="minorHAnsi"/>
                <w:sz w:val="24"/>
                <w:szCs w:val="24"/>
                <w:lang w:val="en-US" w:eastAsia="pt-BR"/>
              </w:rPr>
              <w:t>ou</w:t>
            </w:r>
            <w:proofErr w:type="spellEnd"/>
            <w:r w:rsidRPr="000319BB">
              <w:rPr>
                <w:rFonts w:eastAsia="Times New Roman" w:cstheme="minorHAnsi"/>
                <w:sz w:val="24"/>
                <w:szCs w:val="24"/>
                <w:lang w:val="en-US" w:eastAsia="pt-BR"/>
              </w:rPr>
              <w:t xml:space="preserve"> 1</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0178A8E6"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B5</w:t>
            </w:r>
          </w:p>
        </w:tc>
      </w:tr>
      <w:tr w:rsidR="000319BB" w:rsidRPr="000319BB" w14:paraId="0471BAE9"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CE6C7A5"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 xml:space="preserve">10/8 </w:t>
            </w:r>
            <w:proofErr w:type="spellStart"/>
            <w:r w:rsidRPr="000319BB">
              <w:rPr>
                <w:rFonts w:eastAsia="Times New Roman" w:cstheme="minorHAnsi"/>
                <w:sz w:val="24"/>
                <w:szCs w:val="24"/>
                <w:lang w:val="en-US" w:eastAsia="pt-BR"/>
              </w:rPr>
              <w:t>ou</w:t>
            </w:r>
            <w:proofErr w:type="spellEnd"/>
            <w:r w:rsidRPr="000319BB">
              <w:rPr>
                <w:rFonts w:eastAsia="Times New Roman" w:cstheme="minorHAnsi"/>
                <w:sz w:val="24"/>
                <w:szCs w:val="24"/>
                <w:lang w:val="en-US" w:eastAsia="pt-BR"/>
              </w:rPr>
              <w:t xml:space="preserve"> 1 e 1/4</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0C85CF63"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B6</w:t>
            </w:r>
          </w:p>
        </w:tc>
      </w:tr>
      <w:tr w:rsidR="000319BB" w:rsidRPr="000319BB" w14:paraId="6124C5A6"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A1C1F60"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 xml:space="preserve">12/8 </w:t>
            </w:r>
            <w:proofErr w:type="spellStart"/>
            <w:r w:rsidRPr="000319BB">
              <w:rPr>
                <w:rFonts w:eastAsia="Times New Roman" w:cstheme="minorHAnsi"/>
                <w:sz w:val="24"/>
                <w:szCs w:val="24"/>
                <w:lang w:val="en-US" w:eastAsia="pt-BR"/>
              </w:rPr>
              <w:t>ou</w:t>
            </w:r>
            <w:proofErr w:type="spellEnd"/>
            <w:r w:rsidRPr="000319BB">
              <w:rPr>
                <w:rFonts w:eastAsia="Times New Roman" w:cstheme="minorHAnsi"/>
                <w:sz w:val="24"/>
                <w:szCs w:val="24"/>
                <w:lang w:val="en-US" w:eastAsia="pt-BR"/>
              </w:rPr>
              <w:t xml:space="preserve"> 1 e 1/2 </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43EC73D7"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B7</w:t>
            </w:r>
          </w:p>
        </w:tc>
      </w:tr>
      <w:tr w:rsidR="000319BB" w:rsidRPr="000319BB" w14:paraId="6472A72B"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ABF5ED9"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 xml:space="preserve">16/8 </w:t>
            </w:r>
            <w:proofErr w:type="spellStart"/>
            <w:r w:rsidRPr="000319BB">
              <w:rPr>
                <w:rFonts w:eastAsia="Times New Roman" w:cstheme="minorHAnsi"/>
                <w:sz w:val="24"/>
                <w:szCs w:val="24"/>
                <w:lang w:val="en-US" w:eastAsia="pt-BR"/>
              </w:rPr>
              <w:t>ou</w:t>
            </w:r>
            <w:proofErr w:type="spellEnd"/>
            <w:r w:rsidRPr="000319BB">
              <w:rPr>
                <w:rFonts w:eastAsia="Times New Roman" w:cstheme="minorHAnsi"/>
                <w:sz w:val="24"/>
                <w:szCs w:val="24"/>
                <w:lang w:val="en-US" w:eastAsia="pt-BR"/>
              </w:rPr>
              <w:t xml:space="preserve"> 2</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7AA69A19"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B8</w:t>
            </w:r>
          </w:p>
        </w:tc>
      </w:tr>
    </w:tbl>
    <w:p w14:paraId="1D8400A7" w14:textId="77777777" w:rsidR="000319BB" w:rsidRPr="000319BB" w:rsidRDefault="000319BB" w:rsidP="000319BB">
      <w:pPr>
        <w:spacing w:after="0" w:line="240" w:lineRule="auto"/>
        <w:ind w:right="-199"/>
        <w:jc w:val="both"/>
        <w:rPr>
          <w:rFonts w:eastAsia="Times New Roman" w:cstheme="minorHAnsi"/>
          <w:iCs/>
          <w:snapToGrid w:val="0"/>
          <w:sz w:val="24"/>
          <w:szCs w:val="20"/>
          <w:lang w:val="en-US" w:eastAsia="pt-BR"/>
        </w:rPr>
      </w:pPr>
    </w:p>
    <w:p w14:paraId="6C19CCF3" w14:textId="2AA26308" w:rsidR="000319BB" w:rsidRPr="000319BB" w:rsidRDefault="000319BB" w:rsidP="000319BB">
      <w:pPr>
        <w:spacing w:after="0" w:line="240" w:lineRule="auto"/>
        <w:ind w:right="-199"/>
        <w:rPr>
          <w:rFonts w:eastAsia="Times New Roman" w:cstheme="minorHAnsi"/>
          <w:b/>
          <w:snapToGrid w:val="0"/>
          <w:sz w:val="24"/>
          <w:szCs w:val="24"/>
          <w:lang w:val="en-US" w:eastAsia="pt-BR"/>
        </w:rPr>
      </w:pPr>
      <w:r w:rsidRPr="000319BB">
        <w:rPr>
          <w:rFonts w:eastAsia="Times New Roman" w:cstheme="minorHAnsi"/>
          <w:b/>
          <w:snapToGrid w:val="0"/>
          <w:sz w:val="24"/>
          <w:szCs w:val="24"/>
          <w:lang w:val="en-US" w:eastAsia="pt-BR"/>
        </w:rPr>
        <w:t xml:space="preserve">           </w:t>
      </w:r>
      <w:r w:rsidR="00537FDA" w:rsidRPr="000319BB">
        <w:rPr>
          <w:rFonts w:eastAsia="Times New Roman" w:cstheme="minorHAnsi"/>
          <w:b/>
          <w:snapToGrid w:val="0"/>
          <w:sz w:val="24"/>
          <w:szCs w:val="24"/>
          <w:lang w:val="en-US" w:eastAsia="pt-BR"/>
        </w:rPr>
        <w:t>Characteristic</w:t>
      </w:r>
      <w:r w:rsidRPr="000319BB">
        <w:rPr>
          <w:rFonts w:eastAsia="Times New Roman" w:cstheme="minorHAnsi"/>
          <w:b/>
          <w:snapToGrid w:val="0"/>
          <w:sz w:val="24"/>
          <w:szCs w:val="24"/>
          <w:lang w:val="en-US" w:eastAsia="pt-BR"/>
        </w:rPr>
        <w:t xml:space="preserve"> 3: </w:t>
      </w:r>
      <w:r w:rsidR="00537FDA" w:rsidRPr="000319BB">
        <w:rPr>
          <w:rFonts w:eastAsia="Times New Roman" w:cstheme="minorHAnsi"/>
          <w:b/>
          <w:snapToGrid w:val="0"/>
          <w:sz w:val="24"/>
          <w:szCs w:val="24"/>
          <w:lang w:val="en-US" w:eastAsia="pt-BR"/>
        </w:rPr>
        <w:t>Technolog</w:t>
      </w:r>
      <w:r w:rsidR="00537FDA">
        <w:rPr>
          <w:rFonts w:eastAsia="Times New Roman" w:cstheme="minorHAnsi"/>
          <w:b/>
          <w:snapToGrid w:val="0"/>
          <w:sz w:val="24"/>
          <w:szCs w:val="24"/>
          <w:lang w:val="en-US" w:eastAsia="pt-BR"/>
        </w:rPr>
        <w:t>y</w:t>
      </w:r>
    </w:p>
    <w:tbl>
      <w:tblPr>
        <w:tblW w:w="8267" w:type="dxa"/>
        <w:jc w:val="center"/>
        <w:tblCellMar>
          <w:left w:w="70" w:type="dxa"/>
          <w:right w:w="70" w:type="dxa"/>
        </w:tblCellMar>
        <w:tblLook w:val="04A0" w:firstRow="1" w:lastRow="0" w:firstColumn="1" w:lastColumn="0" w:noHBand="0" w:noVBand="1"/>
      </w:tblPr>
      <w:tblGrid>
        <w:gridCol w:w="7146"/>
        <w:gridCol w:w="1121"/>
      </w:tblGrid>
      <w:tr w:rsidR="00537FDA" w:rsidRPr="000319BB" w14:paraId="706F4916" w14:textId="77777777" w:rsidTr="00D62DED">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D86EA7" w14:textId="3C5EFF71" w:rsidR="00537FDA" w:rsidRPr="000319BB" w:rsidRDefault="00537FDA" w:rsidP="00537FDA">
            <w:pPr>
              <w:spacing w:after="0" w:line="240" w:lineRule="auto"/>
              <w:rPr>
                <w:rFonts w:eastAsia="Times New Roman" w:cstheme="minorHAnsi"/>
                <w:b/>
                <w:bCs/>
                <w:snapToGrid w:val="0"/>
                <w:sz w:val="24"/>
                <w:szCs w:val="24"/>
                <w:lang w:val="en-US" w:eastAsia="pt-BR"/>
              </w:rPr>
            </w:pPr>
            <w:r w:rsidRPr="00566CEA">
              <w:rPr>
                <w:rFonts w:eastAsia="Times New Roman" w:cstheme="minorHAnsi"/>
                <w:b/>
                <w:bCs/>
                <w:snapToGrid w:val="0"/>
                <w:sz w:val="24"/>
                <w:szCs w:val="24"/>
                <w:lang w:val="en-US" w:eastAsia="pt-BR"/>
              </w:rPr>
              <w:t>Specification</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E19D78E" w14:textId="2850B51C" w:rsidR="00537FDA" w:rsidRPr="000319BB" w:rsidRDefault="00537FDA" w:rsidP="00537FDA">
            <w:pPr>
              <w:spacing w:after="0" w:line="240" w:lineRule="auto"/>
              <w:rPr>
                <w:rFonts w:eastAsia="Times New Roman" w:cstheme="minorHAnsi"/>
                <w:b/>
                <w:bCs/>
                <w:snapToGrid w:val="0"/>
                <w:sz w:val="24"/>
                <w:szCs w:val="24"/>
                <w:lang w:val="en-US" w:eastAsia="pt-BR"/>
              </w:rPr>
            </w:pPr>
            <w:r w:rsidRPr="000319BB">
              <w:rPr>
                <w:rFonts w:eastAsia="Times New Roman" w:cstheme="minorHAnsi"/>
                <w:b/>
                <w:bCs/>
                <w:snapToGrid w:val="0"/>
                <w:sz w:val="24"/>
                <w:szCs w:val="24"/>
                <w:lang w:val="en-US" w:eastAsia="pt-BR"/>
              </w:rPr>
              <w:t>C</w:t>
            </w:r>
            <w:r>
              <w:rPr>
                <w:rFonts w:eastAsia="Times New Roman" w:cstheme="minorHAnsi"/>
                <w:b/>
                <w:bCs/>
                <w:snapToGrid w:val="0"/>
                <w:sz w:val="24"/>
                <w:szCs w:val="24"/>
                <w:lang w:val="en-US" w:eastAsia="pt-BR"/>
              </w:rPr>
              <w:t>ode</w:t>
            </w:r>
          </w:p>
        </w:tc>
      </w:tr>
      <w:tr w:rsidR="000319BB" w:rsidRPr="000319BB" w14:paraId="06C963F2"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853BD69" w14:textId="49F2B77F" w:rsidR="000319BB" w:rsidRPr="000319BB" w:rsidRDefault="000C0965" w:rsidP="000319BB">
            <w:pPr>
              <w:autoSpaceDE w:val="0"/>
              <w:autoSpaceDN w:val="0"/>
              <w:adjustRightInd w:val="0"/>
              <w:spacing w:after="0" w:line="240" w:lineRule="auto"/>
              <w:rPr>
                <w:rFonts w:eastAsia="Times New Roman" w:cstheme="minorHAnsi"/>
                <w:sz w:val="24"/>
                <w:szCs w:val="24"/>
                <w:lang w:val="en-US" w:eastAsia="pt-BR"/>
              </w:rPr>
            </w:pPr>
            <w:r>
              <w:rPr>
                <w:rFonts w:eastAsia="Times New Roman" w:cstheme="minorHAnsi"/>
                <w:sz w:val="24"/>
                <w:szCs w:val="24"/>
                <w:lang w:val="en-US" w:eastAsia="pt-BR"/>
              </w:rPr>
              <w:t>With safety device</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3F965F0E"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C1</w:t>
            </w:r>
          </w:p>
        </w:tc>
      </w:tr>
      <w:tr w:rsidR="000319BB" w:rsidRPr="000319BB" w14:paraId="130980A5"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70BF5CE" w14:textId="7AC817AC" w:rsidR="000319BB" w:rsidRPr="000319BB" w:rsidRDefault="000C0965" w:rsidP="000319BB">
            <w:pPr>
              <w:autoSpaceDE w:val="0"/>
              <w:autoSpaceDN w:val="0"/>
              <w:adjustRightInd w:val="0"/>
              <w:spacing w:after="0" w:line="240" w:lineRule="auto"/>
              <w:rPr>
                <w:rFonts w:eastAsia="Times New Roman" w:cstheme="minorHAnsi"/>
                <w:sz w:val="24"/>
                <w:szCs w:val="24"/>
                <w:lang w:val="en-US" w:eastAsia="pt-BR"/>
              </w:rPr>
            </w:pPr>
            <w:r>
              <w:rPr>
                <w:rFonts w:eastAsia="Times New Roman" w:cstheme="minorHAnsi"/>
                <w:sz w:val="24"/>
                <w:szCs w:val="24"/>
                <w:lang w:val="en-US" w:eastAsia="pt-BR"/>
              </w:rPr>
              <w:t>With</w:t>
            </w:r>
            <w:r>
              <w:rPr>
                <w:rFonts w:eastAsia="Times New Roman" w:cstheme="minorHAnsi"/>
                <w:sz w:val="24"/>
                <w:szCs w:val="24"/>
                <w:lang w:val="en-US" w:eastAsia="pt-BR"/>
              </w:rPr>
              <w:t>out</w:t>
            </w:r>
            <w:r>
              <w:rPr>
                <w:rFonts w:eastAsia="Times New Roman" w:cstheme="minorHAnsi"/>
                <w:sz w:val="24"/>
                <w:szCs w:val="24"/>
                <w:lang w:val="en-US" w:eastAsia="pt-BR"/>
              </w:rPr>
              <w:t xml:space="preserve"> safety device</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20E1D733"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C2</w:t>
            </w:r>
          </w:p>
        </w:tc>
      </w:tr>
      <w:tr w:rsidR="000319BB" w:rsidRPr="000319BB" w14:paraId="45494799" w14:textId="77777777" w:rsidTr="00D62DE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E98E77F" w14:textId="0044DB43" w:rsidR="000319BB" w:rsidRPr="000319BB" w:rsidRDefault="000C0965" w:rsidP="000319BB">
            <w:pPr>
              <w:autoSpaceDE w:val="0"/>
              <w:autoSpaceDN w:val="0"/>
              <w:adjustRightInd w:val="0"/>
              <w:spacing w:after="0" w:line="240" w:lineRule="auto"/>
              <w:rPr>
                <w:rFonts w:eastAsia="Times New Roman" w:cstheme="minorHAnsi"/>
                <w:sz w:val="24"/>
                <w:szCs w:val="24"/>
                <w:lang w:val="en-US" w:eastAsia="pt-BR"/>
              </w:rPr>
            </w:pPr>
            <w:r>
              <w:rPr>
                <w:rFonts w:eastAsia="Times New Roman" w:cstheme="minorHAnsi"/>
                <w:sz w:val="24"/>
                <w:szCs w:val="24"/>
                <w:lang w:val="en-US" w:eastAsia="pt-BR"/>
              </w:rPr>
              <w:t>Aspiration needle</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7AF5DDC2" w14:textId="77777777" w:rsidR="000319BB" w:rsidRPr="000319BB" w:rsidRDefault="000319BB" w:rsidP="000319BB">
            <w:pPr>
              <w:autoSpaceDE w:val="0"/>
              <w:autoSpaceDN w:val="0"/>
              <w:adjustRightInd w:val="0"/>
              <w:spacing w:after="0" w:line="240" w:lineRule="auto"/>
              <w:rPr>
                <w:rFonts w:eastAsia="Times New Roman" w:cstheme="minorHAnsi"/>
                <w:sz w:val="24"/>
                <w:szCs w:val="24"/>
                <w:lang w:val="en-US" w:eastAsia="pt-BR"/>
              </w:rPr>
            </w:pPr>
            <w:r w:rsidRPr="000319BB">
              <w:rPr>
                <w:rFonts w:eastAsia="Times New Roman" w:cstheme="minorHAnsi"/>
                <w:sz w:val="24"/>
                <w:szCs w:val="24"/>
                <w:lang w:val="en-US" w:eastAsia="pt-BR"/>
              </w:rPr>
              <w:t>C3</w:t>
            </w:r>
          </w:p>
        </w:tc>
      </w:tr>
    </w:tbl>
    <w:p w14:paraId="118A05DE" w14:textId="77777777" w:rsidR="000319BB" w:rsidRDefault="000319BB" w:rsidP="00A63308">
      <w:pPr>
        <w:jc w:val="both"/>
        <w:rPr>
          <w:rFonts w:cstheme="minorHAnsi"/>
          <w:sz w:val="24"/>
          <w:szCs w:val="24"/>
          <w:lang w:val="en-US"/>
        </w:rPr>
      </w:pPr>
    </w:p>
    <w:p w14:paraId="5DEABBF5" w14:textId="77777777" w:rsidR="009A2E0A" w:rsidRDefault="009A2E0A" w:rsidP="00A63308">
      <w:pPr>
        <w:jc w:val="both"/>
        <w:rPr>
          <w:rFonts w:cstheme="minorHAnsi"/>
          <w:sz w:val="24"/>
          <w:szCs w:val="24"/>
          <w:lang w:val="en-US"/>
        </w:rPr>
      </w:pPr>
      <w:r w:rsidRPr="009A2E0A">
        <w:rPr>
          <w:rFonts w:cstheme="minorHAnsi"/>
          <w:sz w:val="24"/>
          <w:szCs w:val="24"/>
          <w:lang w:val="en-US"/>
        </w:rPr>
        <w:t>Example of CODIP formulation</w:t>
      </w:r>
      <w:r w:rsidRPr="009A2E0A">
        <w:rPr>
          <w:rFonts w:cstheme="minorHAnsi"/>
          <w:sz w:val="24"/>
          <w:szCs w:val="24"/>
          <w:lang w:val="en-US"/>
        </w:rPr>
        <w:t>:</w:t>
      </w:r>
      <w:r w:rsidRPr="009A2E0A">
        <w:rPr>
          <w:rFonts w:cstheme="minorHAnsi"/>
          <w:sz w:val="24"/>
          <w:szCs w:val="24"/>
          <w:lang w:val="en-US"/>
        </w:rPr>
        <w:t xml:space="preserve"> </w:t>
      </w:r>
    </w:p>
    <w:p w14:paraId="5C9BFB77" w14:textId="3F40D098" w:rsidR="009A2E0A" w:rsidRPr="00617256" w:rsidRDefault="009A2E0A" w:rsidP="00A63308">
      <w:pPr>
        <w:jc w:val="both"/>
        <w:rPr>
          <w:rFonts w:cstheme="minorHAnsi"/>
          <w:sz w:val="24"/>
          <w:szCs w:val="24"/>
          <w:lang w:val="en-US"/>
        </w:rPr>
      </w:pPr>
      <w:r>
        <w:rPr>
          <w:rFonts w:cstheme="minorHAnsi"/>
          <w:sz w:val="24"/>
          <w:szCs w:val="24"/>
          <w:lang w:val="en-US"/>
        </w:rPr>
        <w:t>Hypodermic n</w:t>
      </w:r>
      <w:r w:rsidRPr="009A2E0A">
        <w:rPr>
          <w:rFonts w:cstheme="minorHAnsi"/>
          <w:sz w:val="24"/>
          <w:szCs w:val="24"/>
          <w:lang w:val="en-US"/>
        </w:rPr>
        <w:t>eedle with a gauge of 18</w:t>
      </w:r>
      <w:r w:rsidR="00617256">
        <w:rPr>
          <w:rFonts w:cstheme="minorHAnsi"/>
          <w:sz w:val="24"/>
          <w:szCs w:val="24"/>
          <w:lang w:val="en-US"/>
        </w:rPr>
        <w:t>G</w:t>
      </w:r>
      <w:r w:rsidRPr="009A2E0A">
        <w:rPr>
          <w:rFonts w:cstheme="minorHAnsi"/>
          <w:sz w:val="24"/>
          <w:szCs w:val="24"/>
          <w:lang w:val="en-US"/>
        </w:rPr>
        <w:t>, 1 inch in length, and without a safety device</w:t>
      </w:r>
      <w:r w:rsidR="00617256">
        <w:rPr>
          <w:rFonts w:cstheme="minorHAnsi"/>
          <w:sz w:val="24"/>
          <w:szCs w:val="24"/>
          <w:lang w:val="en-US"/>
        </w:rPr>
        <w:t xml:space="preserve">: </w:t>
      </w:r>
      <w:r w:rsidR="00617256" w:rsidRPr="00617256">
        <w:rPr>
          <w:rFonts w:cstheme="minorHAnsi"/>
          <w:sz w:val="24"/>
          <w:szCs w:val="24"/>
          <w:lang w:val="en-US"/>
        </w:rPr>
        <w:t>A3B5C2</w:t>
      </w:r>
    </w:p>
    <w:tbl>
      <w:tblPr>
        <w:tblStyle w:val="Tabelacomgrade"/>
        <w:tblW w:w="0" w:type="auto"/>
        <w:tblLook w:val="04A0" w:firstRow="1" w:lastRow="0" w:firstColumn="1" w:lastColumn="0" w:noHBand="0" w:noVBand="1"/>
      </w:tblPr>
      <w:tblGrid>
        <w:gridCol w:w="2003"/>
        <w:gridCol w:w="2047"/>
        <w:gridCol w:w="2029"/>
        <w:gridCol w:w="2029"/>
        <w:gridCol w:w="1975"/>
      </w:tblGrid>
      <w:tr w:rsidR="00A42E0A" w:rsidRPr="00A42E0A" w14:paraId="2E691EC9" w14:textId="77777777" w:rsidTr="00A42E0A">
        <w:trPr>
          <w:trHeight w:val="537"/>
        </w:trPr>
        <w:tc>
          <w:tcPr>
            <w:tcW w:w="2060" w:type="dxa"/>
            <w:vAlign w:val="center"/>
          </w:tcPr>
          <w:p w14:paraId="4381E232" w14:textId="77777777" w:rsidR="00AC19DD" w:rsidRPr="00A42E0A" w:rsidRDefault="00AC19DD" w:rsidP="00AC4C35">
            <w:pPr>
              <w:jc w:val="center"/>
              <w:rPr>
                <w:rFonts w:cstheme="minorHAnsi"/>
                <w:sz w:val="24"/>
                <w:szCs w:val="24"/>
                <w:lang w:val="en-US"/>
              </w:rPr>
            </w:pPr>
            <w:r w:rsidRPr="00A42E0A">
              <w:rPr>
                <w:rFonts w:cstheme="minorHAnsi"/>
                <w:sz w:val="24"/>
                <w:szCs w:val="24"/>
                <w:lang w:val="en-US"/>
              </w:rPr>
              <w:t>CODPROD</w:t>
            </w:r>
          </w:p>
        </w:tc>
        <w:tc>
          <w:tcPr>
            <w:tcW w:w="2066" w:type="dxa"/>
            <w:vAlign w:val="center"/>
          </w:tcPr>
          <w:p w14:paraId="68CF7CA4" w14:textId="1B72C79B" w:rsidR="00AC19DD" w:rsidRPr="00A42E0A" w:rsidRDefault="00AC19DD" w:rsidP="00AC4C35">
            <w:pPr>
              <w:jc w:val="center"/>
              <w:rPr>
                <w:rFonts w:cstheme="minorHAnsi"/>
                <w:sz w:val="24"/>
                <w:szCs w:val="24"/>
                <w:lang w:val="en-US"/>
              </w:rPr>
            </w:pPr>
            <w:bookmarkStart w:id="8" w:name="_Hlk175827418"/>
            <w:r w:rsidRPr="00A42E0A">
              <w:rPr>
                <w:rFonts w:cstheme="minorHAnsi"/>
                <w:sz w:val="24"/>
                <w:szCs w:val="24"/>
                <w:lang w:val="en-US"/>
              </w:rPr>
              <w:t>Characteristic 1</w:t>
            </w:r>
            <w:bookmarkEnd w:id="8"/>
            <w:r w:rsidRPr="00A42E0A">
              <w:rPr>
                <w:rFonts w:cstheme="minorHAnsi"/>
                <w:sz w:val="24"/>
                <w:szCs w:val="24"/>
                <w:lang w:val="en-US"/>
              </w:rPr>
              <w:t xml:space="preserve"> </w:t>
            </w:r>
            <w:r w:rsidR="00617808" w:rsidRPr="00A42E0A">
              <w:rPr>
                <w:rFonts w:cstheme="minorHAnsi"/>
                <w:sz w:val="24"/>
                <w:szCs w:val="24"/>
                <w:lang w:val="en-US"/>
              </w:rPr>
              <w:t>Needle gauge/diameter</w:t>
            </w:r>
            <w:r w:rsidR="00617808" w:rsidRPr="000319BB">
              <w:rPr>
                <w:rFonts w:cstheme="minorHAnsi"/>
                <w:sz w:val="24"/>
                <w:szCs w:val="24"/>
                <w:lang w:val="en-US"/>
              </w:rPr>
              <w:t xml:space="preserve"> (</w:t>
            </w:r>
            <w:r w:rsidR="00617808" w:rsidRPr="00A42E0A">
              <w:rPr>
                <w:rFonts w:cstheme="minorHAnsi"/>
                <w:sz w:val="24"/>
                <w:szCs w:val="24"/>
                <w:lang w:val="en-US"/>
              </w:rPr>
              <w:t>in</w:t>
            </w:r>
            <w:r w:rsidR="00617808" w:rsidRPr="000319BB">
              <w:rPr>
                <w:rFonts w:cstheme="minorHAnsi"/>
                <w:sz w:val="24"/>
                <w:szCs w:val="24"/>
                <w:lang w:val="en-US"/>
              </w:rPr>
              <w:t xml:space="preserve"> G = gauges)</w:t>
            </w:r>
            <w:r w:rsidR="00617808" w:rsidRPr="00A42E0A">
              <w:rPr>
                <w:rFonts w:cstheme="minorHAnsi"/>
                <w:sz w:val="24"/>
                <w:szCs w:val="24"/>
                <w:lang w:val="en-US"/>
              </w:rPr>
              <w:t xml:space="preserve"> </w:t>
            </w:r>
            <w:r w:rsidRPr="00A42E0A">
              <w:rPr>
                <w:rFonts w:cstheme="minorHAnsi"/>
                <w:sz w:val="24"/>
                <w:szCs w:val="24"/>
                <w:lang w:val="en-US"/>
              </w:rPr>
              <w:t xml:space="preserve">(code </w:t>
            </w:r>
            <w:r w:rsidR="00617808" w:rsidRPr="00A42E0A">
              <w:rPr>
                <w:rFonts w:cstheme="minorHAnsi"/>
                <w:sz w:val="24"/>
                <w:szCs w:val="24"/>
                <w:lang w:val="en-US"/>
              </w:rPr>
              <w:t>A1</w:t>
            </w:r>
            <w:r w:rsidRPr="00A42E0A">
              <w:rPr>
                <w:rFonts w:cstheme="minorHAnsi"/>
                <w:sz w:val="24"/>
                <w:szCs w:val="24"/>
                <w:lang w:val="en-US"/>
              </w:rPr>
              <w:t xml:space="preserve"> to </w:t>
            </w:r>
            <w:r w:rsidR="00617808" w:rsidRPr="00A42E0A">
              <w:rPr>
                <w:rFonts w:cstheme="minorHAnsi"/>
                <w:sz w:val="24"/>
                <w:szCs w:val="24"/>
                <w:lang w:val="en-US"/>
              </w:rPr>
              <w:t>A13</w:t>
            </w:r>
            <w:r w:rsidRPr="00A42E0A">
              <w:rPr>
                <w:rFonts w:cstheme="minorHAnsi"/>
                <w:sz w:val="24"/>
                <w:szCs w:val="24"/>
                <w:lang w:val="en-US"/>
              </w:rPr>
              <w:t>)</w:t>
            </w:r>
          </w:p>
        </w:tc>
        <w:tc>
          <w:tcPr>
            <w:tcW w:w="2063" w:type="dxa"/>
            <w:vAlign w:val="center"/>
          </w:tcPr>
          <w:p w14:paraId="0E94D286" w14:textId="77777777" w:rsidR="00617808" w:rsidRPr="00A42E0A" w:rsidRDefault="00AC19DD" w:rsidP="00AC4C35">
            <w:pPr>
              <w:jc w:val="center"/>
              <w:rPr>
                <w:rFonts w:cstheme="minorHAnsi"/>
                <w:sz w:val="24"/>
                <w:szCs w:val="24"/>
                <w:lang w:val="en-US"/>
              </w:rPr>
            </w:pPr>
            <w:r w:rsidRPr="00A42E0A">
              <w:rPr>
                <w:rFonts w:cstheme="minorHAnsi"/>
                <w:sz w:val="24"/>
                <w:szCs w:val="24"/>
                <w:lang w:val="en-US"/>
              </w:rPr>
              <w:t xml:space="preserve">Characteristic 2 </w:t>
            </w:r>
            <w:r w:rsidR="00617808" w:rsidRPr="00A42E0A">
              <w:rPr>
                <w:rFonts w:cstheme="minorHAnsi"/>
                <w:sz w:val="24"/>
                <w:szCs w:val="24"/>
                <w:lang w:val="en-US"/>
              </w:rPr>
              <w:t>Needle length size</w:t>
            </w:r>
            <w:r w:rsidR="00617808" w:rsidRPr="000319BB">
              <w:rPr>
                <w:rFonts w:cstheme="minorHAnsi"/>
                <w:sz w:val="24"/>
                <w:szCs w:val="24"/>
                <w:lang w:val="en-US"/>
              </w:rPr>
              <w:t xml:space="preserve"> (</w:t>
            </w:r>
            <w:r w:rsidR="00617808" w:rsidRPr="00A42E0A">
              <w:rPr>
                <w:rFonts w:cstheme="minorHAnsi"/>
                <w:sz w:val="24"/>
                <w:szCs w:val="24"/>
                <w:lang w:val="en-US"/>
              </w:rPr>
              <w:t>in</w:t>
            </w:r>
            <w:r w:rsidR="00617808" w:rsidRPr="000319BB">
              <w:rPr>
                <w:rFonts w:cstheme="minorHAnsi"/>
                <w:sz w:val="24"/>
                <w:szCs w:val="24"/>
                <w:lang w:val="en-US"/>
              </w:rPr>
              <w:t xml:space="preserve"> </w:t>
            </w:r>
            <w:r w:rsidR="00617808" w:rsidRPr="00A42E0A">
              <w:rPr>
                <w:rFonts w:cstheme="minorHAnsi"/>
                <w:sz w:val="24"/>
                <w:szCs w:val="24"/>
                <w:lang w:val="en-US"/>
              </w:rPr>
              <w:t>inches</w:t>
            </w:r>
            <w:r w:rsidR="00617808" w:rsidRPr="000319BB">
              <w:rPr>
                <w:rFonts w:cstheme="minorHAnsi"/>
                <w:sz w:val="24"/>
                <w:szCs w:val="24"/>
                <w:lang w:val="en-US"/>
              </w:rPr>
              <w:t>)</w:t>
            </w:r>
          </w:p>
          <w:p w14:paraId="7AED8FAB" w14:textId="70C4DA32" w:rsidR="00AC19DD" w:rsidRPr="00A42E0A" w:rsidRDefault="00AC19DD" w:rsidP="00AC4C35">
            <w:pPr>
              <w:jc w:val="center"/>
              <w:rPr>
                <w:rFonts w:cstheme="minorHAnsi"/>
                <w:sz w:val="24"/>
                <w:szCs w:val="24"/>
                <w:lang w:val="en-US"/>
              </w:rPr>
            </w:pPr>
            <w:r w:rsidRPr="00A42E0A">
              <w:rPr>
                <w:rFonts w:cstheme="minorHAnsi"/>
                <w:sz w:val="24"/>
                <w:szCs w:val="24"/>
                <w:lang w:val="en-US"/>
              </w:rPr>
              <w:t xml:space="preserve">(code </w:t>
            </w:r>
            <w:r w:rsidR="00617808" w:rsidRPr="00A42E0A">
              <w:rPr>
                <w:rFonts w:cstheme="minorHAnsi"/>
                <w:sz w:val="24"/>
                <w:szCs w:val="24"/>
                <w:lang w:val="en-US"/>
              </w:rPr>
              <w:t>B1</w:t>
            </w:r>
            <w:r w:rsidRPr="00A42E0A">
              <w:rPr>
                <w:rFonts w:cstheme="minorHAnsi"/>
                <w:sz w:val="24"/>
                <w:szCs w:val="24"/>
                <w:lang w:val="en-US"/>
              </w:rPr>
              <w:t xml:space="preserve"> to </w:t>
            </w:r>
            <w:r w:rsidR="00617808" w:rsidRPr="00A42E0A">
              <w:rPr>
                <w:rFonts w:cstheme="minorHAnsi"/>
                <w:sz w:val="24"/>
                <w:szCs w:val="24"/>
                <w:lang w:val="en-US"/>
              </w:rPr>
              <w:t>B8</w:t>
            </w:r>
            <w:r w:rsidRPr="00A42E0A">
              <w:rPr>
                <w:rFonts w:cstheme="minorHAnsi"/>
                <w:sz w:val="24"/>
                <w:szCs w:val="24"/>
                <w:lang w:val="en-US"/>
              </w:rPr>
              <w:t>)</w:t>
            </w:r>
          </w:p>
        </w:tc>
        <w:tc>
          <w:tcPr>
            <w:tcW w:w="2063" w:type="dxa"/>
            <w:vAlign w:val="center"/>
          </w:tcPr>
          <w:p w14:paraId="021AF3F7" w14:textId="77777777" w:rsidR="00617808" w:rsidRPr="00A42E0A" w:rsidRDefault="00AC19DD" w:rsidP="00AC4C35">
            <w:pPr>
              <w:jc w:val="center"/>
              <w:rPr>
                <w:rFonts w:cstheme="minorHAnsi"/>
                <w:sz w:val="24"/>
                <w:szCs w:val="24"/>
                <w:lang w:val="en-US"/>
              </w:rPr>
            </w:pPr>
            <w:r w:rsidRPr="00A42E0A">
              <w:rPr>
                <w:rFonts w:cstheme="minorHAnsi"/>
                <w:sz w:val="24"/>
                <w:szCs w:val="24"/>
                <w:lang w:val="en-US"/>
              </w:rPr>
              <w:t xml:space="preserve">Characteristic 3 </w:t>
            </w:r>
            <w:r w:rsidR="00617808" w:rsidRPr="00A42E0A">
              <w:rPr>
                <w:rFonts w:cstheme="minorHAnsi"/>
                <w:sz w:val="24"/>
                <w:szCs w:val="24"/>
                <w:lang w:val="en-US"/>
              </w:rPr>
              <w:t>Technology</w:t>
            </w:r>
            <w:r w:rsidR="00617808" w:rsidRPr="00A42E0A">
              <w:rPr>
                <w:rFonts w:cstheme="minorHAnsi"/>
                <w:sz w:val="24"/>
                <w:szCs w:val="24"/>
                <w:lang w:val="en-US"/>
              </w:rPr>
              <w:t xml:space="preserve"> </w:t>
            </w:r>
          </w:p>
          <w:p w14:paraId="06AD8923" w14:textId="71EE464A" w:rsidR="00AC19DD" w:rsidRPr="00A42E0A" w:rsidRDefault="00AC19DD" w:rsidP="00AC4C35">
            <w:pPr>
              <w:jc w:val="center"/>
              <w:rPr>
                <w:rFonts w:cstheme="minorHAnsi"/>
                <w:sz w:val="24"/>
                <w:szCs w:val="24"/>
                <w:lang w:val="en-US"/>
              </w:rPr>
            </w:pPr>
            <w:r w:rsidRPr="00A42E0A">
              <w:rPr>
                <w:rFonts w:cstheme="minorHAnsi"/>
                <w:sz w:val="24"/>
                <w:szCs w:val="24"/>
                <w:lang w:val="en-US"/>
              </w:rPr>
              <w:t xml:space="preserve">(code </w:t>
            </w:r>
            <w:r w:rsidR="00617808" w:rsidRPr="00A42E0A">
              <w:rPr>
                <w:rFonts w:cstheme="minorHAnsi"/>
                <w:sz w:val="24"/>
                <w:szCs w:val="24"/>
                <w:lang w:val="en-US"/>
              </w:rPr>
              <w:t>C1</w:t>
            </w:r>
            <w:r w:rsidRPr="00A42E0A">
              <w:rPr>
                <w:rFonts w:cstheme="minorHAnsi"/>
                <w:sz w:val="24"/>
                <w:szCs w:val="24"/>
                <w:lang w:val="en-US"/>
              </w:rPr>
              <w:t xml:space="preserve"> to </w:t>
            </w:r>
            <w:r w:rsidR="00617808" w:rsidRPr="00A42E0A">
              <w:rPr>
                <w:rFonts w:cstheme="minorHAnsi"/>
                <w:sz w:val="24"/>
                <w:szCs w:val="24"/>
                <w:lang w:val="en-US"/>
              </w:rPr>
              <w:t>C3</w:t>
            </w:r>
            <w:r w:rsidRPr="00A42E0A">
              <w:rPr>
                <w:rFonts w:cstheme="minorHAnsi"/>
                <w:sz w:val="24"/>
                <w:szCs w:val="24"/>
                <w:lang w:val="en-US"/>
              </w:rPr>
              <w:t>)</w:t>
            </w:r>
          </w:p>
        </w:tc>
        <w:tc>
          <w:tcPr>
            <w:tcW w:w="2057" w:type="dxa"/>
            <w:vAlign w:val="center"/>
          </w:tcPr>
          <w:p w14:paraId="4A72BA7D" w14:textId="77777777" w:rsidR="00AC19DD" w:rsidRPr="00A42E0A" w:rsidRDefault="00AC19DD" w:rsidP="00AC4C35">
            <w:pPr>
              <w:jc w:val="center"/>
              <w:rPr>
                <w:rFonts w:cstheme="minorHAnsi"/>
                <w:sz w:val="24"/>
                <w:szCs w:val="24"/>
                <w:lang w:val="en-US"/>
              </w:rPr>
            </w:pPr>
            <w:r w:rsidRPr="00A42E0A">
              <w:rPr>
                <w:rFonts w:cstheme="minorHAnsi"/>
                <w:sz w:val="24"/>
                <w:szCs w:val="24"/>
                <w:lang w:val="en-US"/>
              </w:rPr>
              <w:t>CODIP ª</w:t>
            </w:r>
          </w:p>
        </w:tc>
      </w:tr>
      <w:tr w:rsidR="00A42E0A" w:rsidRPr="00A42E0A" w14:paraId="34130C1E" w14:textId="77777777" w:rsidTr="00A42E0A">
        <w:trPr>
          <w:trHeight w:val="537"/>
        </w:trPr>
        <w:tc>
          <w:tcPr>
            <w:tcW w:w="2060" w:type="dxa"/>
          </w:tcPr>
          <w:p w14:paraId="11CEC28A" w14:textId="77777777" w:rsidR="00AC19DD" w:rsidRPr="00A42E0A" w:rsidRDefault="00AC19DD" w:rsidP="00AC4C35">
            <w:pPr>
              <w:jc w:val="both"/>
              <w:rPr>
                <w:rFonts w:cstheme="minorHAnsi"/>
                <w:sz w:val="24"/>
                <w:szCs w:val="24"/>
                <w:lang w:val="en-US"/>
              </w:rPr>
            </w:pPr>
          </w:p>
        </w:tc>
        <w:tc>
          <w:tcPr>
            <w:tcW w:w="2066" w:type="dxa"/>
          </w:tcPr>
          <w:p w14:paraId="4409E07B" w14:textId="77777777" w:rsidR="00AC19DD" w:rsidRPr="00A42E0A" w:rsidRDefault="00AC19DD" w:rsidP="00AC4C35">
            <w:pPr>
              <w:jc w:val="both"/>
              <w:rPr>
                <w:rFonts w:cstheme="minorHAnsi"/>
                <w:sz w:val="24"/>
                <w:szCs w:val="24"/>
                <w:lang w:val="en-US"/>
              </w:rPr>
            </w:pPr>
          </w:p>
        </w:tc>
        <w:tc>
          <w:tcPr>
            <w:tcW w:w="2063" w:type="dxa"/>
          </w:tcPr>
          <w:p w14:paraId="49F598F0" w14:textId="77777777" w:rsidR="00AC19DD" w:rsidRPr="00A42E0A" w:rsidRDefault="00AC19DD" w:rsidP="00AC4C35">
            <w:pPr>
              <w:jc w:val="both"/>
              <w:rPr>
                <w:rFonts w:cstheme="minorHAnsi"/>
                <w:sz w:val="24"/>
                <w:szCs w:val="24"/>
                <w:lang w:val="en-US"/>
              </w:rPr>
            </w:pPr>
          </w:p>
        </w:tc>
        <w:tc>
          <w:tcPr>
            <w:tcW w:w="2063" w:type="dxa"/>
          </w:tcPr>
          <w:p w14:paraId="6DF90940" w14:textId="77777777" w:rsidR="00AC19DD" w:rsidRPr="00A42E0A" w:rsidRDefault="00AC19DD" w:rsidP="00AC4C35">
            <w:pPr>
              <w:jc w:val="both"/>
              <w:rPr>
                <w:rFonts w:cstheme="minorHAnsi"/>
                <w:sz w:val="24"/>
                <w:szCs w:val="24"/>
                <w:lang w:val="en-US"/>
              </w:rPr>
            </w:pPr>
          </w:p>
        </w:tc>
        <w:tc>
          <w:tcPr>
            <w:tcW w:w="2057" w:type="dxa"/>
          </w:tcPr>
          <w:p w14:paraId="05E4C2D5" w14:textId="77777777" w:rsidR="00AC19DD" w:rsidRPr="00A42E0A" w:rsidRDefault="00AC19DD" w:rsidP="00AC4C35">
            <w:pPr>
              <w:jc w:val="both"/>
              <w:rPr>
                <w:rFonts w:cstheme="minorHAnsi"/>
                <w:sz w:val="24"/>
                <w:szCs w:val="24"/>
                <w:lang w:val="en-US"/>
              </w:rPr>
            </w:pPr>
          </w:p>
        </w:tc>
      </w:tr>
      <w:tr w:rsidR="00A42E0A" w:rsidRPr="00A42E0A" w14:paraId="77E1CB5F" w14:textId="77777777" w:rsidTr="00A42E0A">
        <w:trPr>
          <w:trHeight w:val="537"/>
        </w:trPr>
        <w:tc>
          <w:tcPr>
            <w:tcW w:w="2060" w:type="dxa"/>
          </w:tcPr>
          <w:p w14:paraId="59C4B137" w14:textId="77777777" w:rsidR="00AC19DD" w:rsidRPr="00A42E0A" w:rsidRDefault="00AC19DD" w:rsidP="00AC4C35">
            <w:pPr>
              <w:jc w:val="both"/>
              <w:rPr>
                <w:rFonts w:cstheme="minorHAnsi"/>
                <w:sz w:val="24"/>
                <w:szCs w:val="24"/>
                <w:lang w:val="en-US"/>
              </w:rPr>
            </w:pPr>
          </w:p>
        </w:tc>
        <w:tc>
          <w:tcPr>
            <w:tcW w:w="2066" w:type="dxa"/>
          </w:tcPr>
          <w:p w14:paraId="69CF6E68" w14:textId="77777777" w:rsidR="00AC19DD" w:rsidRPr="00A42E0A" w:rsidRDefault="00AC19DD" w:rsidP="00AC4C35">
            <w:pPr>
              <w:jc w:val="both"/>
              <w:rPr>
                <w:rFonts w:cstheme="minorHAnsi"/>
                <w:sz w:val="24"/>
                <w:szCs w:val="24"/>
                <w:lang w:val="en-US"/>
              </w:rPr>
            </w:pPr>
          </w:p>
        </w:tc>
        <w:tc>
          <w:tcPr>
            <w:tcW w:w="2063" w:type="dxa"/>
          </w:tcPr>
          <w:p w14:paraId="55CB8D68" w14:textId="77777777" w:rsidR="00AC19DD" w:rsidRPr="00A42E0A" w:rsidRDefault="00AC19DD" w:rsidP="00AC4C35">
            <w:pPr>
              <w:jc w:val="both"/>
              <w:rPr>
                <w:rFonts w:cstheme="minorHAnsi"/>
                <w:sz w:val="24"/>
                <w:szCs w:val="24"/>
                <w:lang w:val="en-US"/>
              </w:rPr>
            </w:pPr>
          </w:p>
        </w:tc>
        <w:tc>
          <w:tcPr>
            <w:tcW w:w="2063" w:type="dxa"/>
          </w:tcPr>
          <w:p w14:paraId="7CFCB1C2" w14:textId="77777777" w:rsidR="00AC19DD" w:rsidRPr="00A42E0A" w:rsidRDefault="00AC19DD" w:rsidP="00AC4C35">
            <w:pPr>
              <w:jc w:val="both"/>
              <w:rPr>
                <w:rFonts w:cstheme="minorHAnsi"/>
                <w:sz w:val="24"/>
                <w:szCs w:val="24"/>
                <w:lang w:val="en-US"/>
              </w:rPr>
            </w:pPr>
          </w:p>
        </w:tc>
        <w:tc>
          <w:tcPr>
            <w:tcW w:w="2057" w:type="dxa"/>
          </w:tcPr>
          <w:p w14:paraId="053C5DA9" w14:textId="77777777" w:rsidR="00AC19DD" w:rsidRPr="00A42E0A" w:rsidRDefault="00AC19DD" w:rsidP="00AC4C35">
            <w:pPr>
              <w:jc w:val="both"/>
              <w:rPr>
                <w:rFonts w:cstheme="minorHAnsi"/>
                <w:sz w:val="24"/>
                <w:szCs w:val="24"/>
                <w:lang w:val="en-US"/>
              </w:rPr>
            </w:pPr>
          </w:p>
        </w:tc>
      </w:tr>
    </w:tbl>
    <w:p w14:paraId="2C43F772" w14:textId="77777777" w:rsidR="00A63308" w:rsidRPr="00566CEA" w:rsidRDefault="00A63308" w:rsidP="00A63308">
      <w:pPr>
        <w:jc w:val="both"/>
        <w:rPr>
          <w:rFonts w:cstheme="minorHAnsi"/>
          <w:sz w:val="24"/>
          <w:szCs w:val="24"/>
          <w:lang w:val="en-US"/>
        </w:rPr>
      </w:pPr>
      <w:r w:rsidRPr="00566CEA">
        <w:rPr>
          <w:rFonts w:cstheme="minorHAnsi"/>
          <w:sz w:val="24"/>
          <w:szCs w:val="24"/>
          <w:lang w:val="en-US"/>
        </w:rPr>
        <w:t xml:space="preserve">ª </w:t>
      </w:r>
      <w:proofErr w:type="gramStart"/>
      <w:r w:rsidRPr="00566CEA">
        <w:rPr>
          <w:rFonts w:cstheme="minorHAnsi"/>
          <w:sz w:val="20"/>
          <w:szCs w:val="20"/>
          <w:lang w:val="en-US"/>
        </w:rPr>
        <w:t>The</w:t>
      </w:r>
      <w:proofErr w:type="gramEnd"/>
      <w:r w:rsidRPr="00566CEA">
        <w:rPr>
          <w:rFonts w:cstheme="minorHAnsi"/>
          <w:sz w:val="20"/>
          <w:szCs w:val="20"/>
          <w:lang w:val="en-US"/>
        </w:rPr>
        <w:t xml:space="preserve"> provided CODIP is represented by an alphanumeric combination that reflects the characteristics of the product. The alphanumeric combination</w:t>
      </w:r>
      <w:r w:rsidR="00F75CF0" w:rsidRPr="00566CEA">
        <w:rPr>
          <w:rFonts w:cstheme="minorHAnsi"/>
          <w:sz w:val="20"/>
          <w:szCs w:val="20"/>
          <w:lang w:val="en-US"/>
        </w:rPr>
        <w:t xml:space="preserve"> reflects</w:t>
      </w:r>
      <w:r w:rsidRPr="00566CEA">
        <w:rPr>
          <w:rFonts w:cstheme="minorHAnsi"/>
          <w:sz w:val="20"/>
          <w:szCs w:val="20"/>
          <w:lang w:val="en-US"/>
        </w:rPr>
        <w:t>, in de</w:t>
      </w:r>
      <w:r w:rsidR="00E43746" w:rsidRPr="00566CEA">
        <w:rPr>
          <w:rFonts w:cstheme="minorHAnsi"/>
          <w:sz w:val="20"/>
          <w:szCs w:val="20"/>
          <w:lang w:val="en-US"/>
        </w:rPr>
        <w:t>scending</w:t>
      </w:r>
      <w:r w:rsidRPr="00566CEA">
        <w:rPr>
          <w:rFonts w:cstheme="minorHAnsi"/>
          <w:sz w:val="20"/>
          <w:szCs w:val="20"/>
          <w:lang w:val="en-US"/>
        </w:rPr>
        <w:t xml:space="preserve"> order, the importance granted to each characteristic of the product, starting from the most relevant.</w:t>
      </w: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lastRenderedPageBreak/>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lastRenderedPageBreak/>
        <w:t xml:space="preserve">losses resulting from maintenance </w:t>
      </w:r>
      <w:proofErr w:type="gramStart"/>
      <w:r w:rsidRPr="00BB4922">
        <w:rPr>
          <w:rFonts w:cstheme="minorHAnsi"/>
          <w:color w:val="000000"/>
          <w:sz w:val="24"/>
          <w:szCs w:val="24"/>
          <w:lang w:val="en"/>
        </w:rPr>
        <w:t xml:space="preserve">stops, </w:t>
      </w:r>
      <w:r w:rsidRPr="00BB4922">
        <w:rPr>
          <w:rFonts w:cstheme="minorHAnsi"/>
          <w:sz w:val="24"/>
          <w:szCs w:val="24"/>
          <w:lang w:val="en"/>
        </w:rPr>
        <w:t> </w:t>
      </w:r>
      <w:r w:rsidRPr="00BB4922">
        <w:rPr>
          <w:rFonts w:cstheme="minorHAnsi"/>
          <w:i/>
          <w:iCs/>
          <w:color w:val="000000"/>
          <w:sz w:val="24"/>
          <w:szCs w:val="24"/>
          <w:lang w:val="en"/>
        </w:rPr>
        <w:t>setups</w:t>
      </w:r>
      <w:proofErr w:type="gramEnd"/>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57CFA4"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65592"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(i)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2D4846"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2D4846"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1B65FC"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9C4D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ADD50"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 xml:space="preserve">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4C56F81E"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w:t>
      </w:r>
      <w:r w:rsidR="00A42E0A">
        <w:rPr>
          <w:rFonts w:cstheme="minorHAnsi"/>
          <w:b/>
          <w:bCs/>
          <w:sz w:val="24"/>
          <w:szCs w:val="24"/>
          <w:lang w:val="en-US"/>
        </w:rPr>
        <w:t xml:space="preserve">in </w:t>
      </w:r>
      <w:r w:rsidR="002108D8" w:rsidRPr="00BB4922">
        <w:rPr>
          <w:rFonts w:cstheme="minorHAnsi"/>
          <w:b/>
          <w:bCs/>
          <w:sz w:val="24"/>
          <w:szCs w:val="24"/>
          <w:lang w:val="en-US"/>
        </w:rPr>
        <w:t>kg</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28764569" w:rsidR="00A63308" w:rsidRPr="00BB4922" w:rsidRDefault="00A63308" w:rsidP="00A63308">
      <w:pPr>
        <w:jc w:val="both"/>
        <w:rPr>
          <w:rFonts w:cstheme="minorHAnsi"/>
          <w:sz w:val="24"/>
          <w:szCs w:val="24"/>
          <w:lang w:val="en-US"/>
        </w:rPr>
      </w:pPr>
      <w:bookmarkStart w:id="9" w:name="_Hlk175828215"/>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r w:rsidR="00C173A6">
        <w:rPr>
          <w:rFonts w:cstheme="minorHAnsi"/>
          <w:b/>
          <w:bCs/>
          <w:sz w:val="24"/>
          <w:szCs w:val="24"/>
          <w:lang w:val="en-US"/>
        </w:rPr>
        <w:t xml:space="preserve"> = units</w:t>
      </w:r>
      <w:r w:rsidRPr="00BB4922">
        <w:rPr>
          <w:rFonts w:cstheme="minorHAnsi"/>
          <w:b/>
          <w:bCs/>
          <w:sz w:val="24"/>
          <w:szCs w:val="24"/>
          <w:lang w:val="en-US"/>
        </w:rPr>
        <w: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6C4C117B"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F2605A">
        <w:rPr>
          <w:rFonts w:cstheme="minorHAnsi"/>
          <w:sz w:val="24"/>
          <w:szCs w:val="24"/>
          <w:lang w:val="en-US"/>
        </w:rPr>
        <w:t>r</w:t>
      </w:r>
      <w:r w:rsidR="00F2605A" w:rsidRPr="00F2605A">
        <w:rPr>
          <w:rFonts w:cstheme="minorHAnsi"/>
          <w:sz w:val="24"/>
          <w:szCs w:val="24"/>
          <w:lang w:val="en-US"/>
        </w:rPr>
        <w:t>eport the quantity of needles sold in units per transaction</w:t>
      </w:r>
      <w:r w:rsidR="004F406F" w:rsidRPr="00BB4922">
        <w:rPr>
          <w:rFonts w:cstheme="minorHAnsi"/>
          <w:sz w:val="24"/>
          <w:szCs w:val="24"/>
          <w:lang w:val="en-US"/>
        </w:rPr>
        <w:t>.</w:t>
      </w:r>
      <w:bookmarkEnd w:id="9"/>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368DB"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w:t>
      </w:r>
      <w:proofErr w:type="gramStart"/>
      <w:r w:rsidRPr="00BB4922">
        <w:rPr>
          <w:rFonts w:cstheme="minorHAnsi"/>
          <w:bCs/>
          <w:sz w:val="24"/>
          <w:szCs w:val="24"/>
          <w:lang w:val="en-US"/>
        </w:rPr>
        <w:t xml:space="preserve">of </w:t>
      </w:r>
      <w:r w:rsidR="00726DFF" w:rsidRPr="00BB4922">
        <w:rPr>
          <w:rFonts w:cstheme="minorHAnsi"/>
          <w:bCs/>
          <w:sz w:val="24"/>
          <w:szCs w:val="24"/>
          <w:lang w:val="en-US"/>
        </w:rPr>
        <w:t xml:space="preserve"> </w:t>
      </w:r>
      <w:r w:rsidRPr="00BB4922">
        <w:rPr>
          <w:rFonts w:cstheme="minorHAnsi"/>
          <w:bCs/>
          <w:sz w:val="24"/>
          <w:szCs w:val="24"/>
          <w:lang w:val="en-US"/>
        </w:rPr>
        <w:t>interest</w:t>
      </w:r>
      <w:proofErr w:type="gramEnd"/>
      <w:r w:rsidRPr="00BB4922">
        <w:rPr>
          <w:rFonts w:cstheme="minorHAnsi"/>
          <w:bCs/>
          <w:sz w:val="24"/>
          <w:szCs w:val="24"/>
          <w:lang w:val="en-US"/>
        </w:rPr>
        <w:t xml:space="preserve">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 xml:space="preserve">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w:t>
      </w:r>
      <w:proofErr w:type="gramStart"/>
      <w:r w:rsidR="00A63308" w:rsidRPr="00BB4922">
        <w:rPr>
          <w:rFonts w:cstheme="minorHAnsi"/>
          <w:b/>
          <w:sz w:val="24"/>
          <w:szCs w:val="24"/>
          <w:lang w:val="en-US"/>
        </w:rPr>
        <w:t>33.(</w:t>
      </w:r>
      <w:proofErr w:type="gramEnd"/>
      <w:r w:rsidR="00A63308" w:rsidRPr="00BB4922">
        <w:rPr>
          <w:rFonts w:cstheme="minorHAnsi"/>
          <w:b/>
          <w:sz w:val="24"/>
          <w:szCs w:val="24"/>
          <w:lang w:val="en-US"/>
        </w:rPr>
        <w:t>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BB4922">
        <w:rPr>
          <w:rFonts w:cstheme="minorHAnsi"/>
          <w:sz w:val="24"/>
          <w:szCs w:val="24"/>
          <w:lang w:val="en-US"/>
        </w:rPr>
        <w:t>provide  a</w:t>
      </w:r>
      <w:proofErr w:type="gramEnd"/>
      <w:r w:rsidRPr="00BB4922">
        <w:rPr>
          <w:rFonts w:cstheme="minorHAnsi"/>
          <w:sz w:val="24"/>
          <w:szCs w:val="24"/>
          <w:lang w:val="en-US"/>
        </w:rPr>
        <w:t xml:space="preserve">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BB4922">
        <w:rPr>
          <w:rFonts w:cstheme="minorHAnsi"/>
          <w:sz w:val="24"/>
          <w:szCs w:val="24"/>
          <w:lang w:val="en-US"/>
        </w:rPr>
        <w:t>33.(</w:t>
      </w:r>
      <w:proofErr w:type="gramEnd"/>
      <w:r w:rsidRPr="00BB4922">
        <w:rPr>
          <w:rFonts w:cstheme="minorHAnsi"/>
          <w:sz w:val="24"/>
          <w:szCs w:val="24"/>
          <w:lang w:val="en-US"/>
        </w:rPr>
        <w:t>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w:t>
            </w:r>
            <w:proofErr w:type="gramStart"/>
            <w:r w:rsidRPr="00BB4922">
              <w:rPr>
                <w:rFonts w:cstheme="minorHAnsi"/>
                <w:b/>
                <w:sz w:val="24"/>
                <w:szCs w:val="24"/>
                <w:lang w:val="en-US"/>
              </w:rPr>
              <w:t xml:space="preserve">-  </w:t>
            </w:r>
            <w:r w:rsidR="00832020" w:rsidRPr="00BB4922">
              <w:rPr>
                <w:rFonts w:cstheme="minorHAnsi"/>
                <w:b/>
                <w:sz w:val="24"/>
                <w:szCs w:val="24"/>
                <w:lang w:val="en-US"/>
              </w:rPr>
              <w:t>Total</w:t>
            </w:r>
            <w:proofErr w:type="gramEnd"/>
            <w:r w:rsidR="00832020" w:rsidRPr="00BB4922">
              <w:rPr>
                <w:rFonts w:cstheme="minorHAnsi"/>
                <w:b/>
                <w:sz w:val="24"/>
                <w:szCs w:val="24"/>
                <w:lang w:val="en-US"/>
              </w:rPr>
              <w:t xml:space="preserve">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2D4846"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2D4846"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2D4846"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2D4846"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energy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2D4846"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2D4846"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2D4846"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2D4846"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2D4846"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2D4846"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2D4846"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2D4846"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2D4846"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2D4846"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2D4846"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D7A2C2"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160FDFBB">
                <wp:simplePos x="0" y="0"/>
                <wp:positionH relativeFrom="column">
                  <wp:posOffset>12065</wp:posOffset>
                </wp:positionH>
                <wp:positionV relativeFrom="paragraph">
                  <wp:posOffset>-117475</wp:posOffset>
                </wp:positionV>
                <wp:extent cx="6336665" cy="332740"/>
                <wp:effectExtent l="0" t="0" r="26035" b="1016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66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460B5" id="Retângulo 3" o:spid="_x0000_s1026" style="position:absolute;margin-left:.95pt;margin-top:-9.25pt;width:498.9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1628357C">
                <wp:simplePos x="0" y="0"/>
                <wp:positionH relativeFrom="column">
                  <wp:posOffset>12065</wp:posOffset>
                </wp:positionH>
                <wp:positionV relativeFrom="paragraph">
                  <wp:posOffset>241935</wp:posOffset>
                </wp:positionV>
                <wp:extent cx="6298565" cy="332740"/>
                <wp:effectExtent l="0" t="0" r="26035" b="1016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856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9297B" id="Retângulo 2" o:spid="_x0000_s1026" style="position:absolute;margin-left:.95pt;margin-top:19.05pt;width:495.9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57961F68"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w:t>
      </w:r>
      <w:r w:rsidR="00C173A6">
        <w:rPr>
          <w:rFonts w:cstheme="minorHAnsi"/>
          <w:b/>
          <w:bCs/>
          <w:sz w:val="24"/>
          <w:szCs w:val="24"/>
          <w:lang w:val="en-US"/>
        </w:rPr>
        <w:t>in</w:t>
      </w:r>
      <w:r w:rsidR="00201C61" w:rsidRPr="00BB4922">
        <w:rPr>
          <w:rFonts w:cstheme="minorHAnsi"/>
          <w:b/>
          <w:bCs/>
          <w:sz w:val="24"/>
          <w:szCs w:val="24"/>
          <w:lang w:val="en-US"/>
        </w:rPr>
        <w:t xml:space="preserve"> kg)</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466706BC" w14:textId="77777777" w:rsidR="00C173A6" w:rsidRPr="00BB4922" w:rsidRDefault="00C173A6" w:rsidP="00C173A6">
      <w:pPr>
        <w:jc w:val="both"/>
        <w:rPr>
          <w:rFonts w:cstheme="minorHAnsi"/>
          <w:sz w:val="24"/>
          <w:szCs w:val="24"/>
          <w:lang w:val="en-US"/>
        </w:rPr>
      </w:pPr>
      <w:r w:rsidRPr="00BB4922">
        <w:rPr>
          <w:rFonts w:cstheme="minorHAnsi"/>
          <w:b/>
          <w:bCs/>
          <w:sz w:val="24"/>
          <w:szCs w:val="24"/>
          <w:lang w:val="en-US"/>
        </w:rPr>
        <w:t>FIELD NUMBER 11.1:</w:t>
      </w:r>
      <w:r w:rsidRPr="00BB4922">
        <w:rPr>
          <w:rFonts w:cstheme="minorHAnsi"/>
          <w:b/>
          <w:bCs/>
          <w:sz w:val="24"/>
          <w:szCs w:val="24"/>
          <w:lang w:val="en-US"/>
        </w:rPr>
        <w:tab/>
        <w:t xml:space="preserve"> Quantity Sold (sales unit</w:t>
      </w:r>
      <w:r>
        <w:rPr>
          <w:rFonts w:cstheme="minorHAnsi"/>
          <w:b/>
          <w:bCs/>
          <w:sz w:val="24"/>
          <w:szCs w:val="24"/>
          <w:lang w:val="en-US"/>
        </w:rPr>
        <w:t xml:space="preserve"> = units</w:t>
      </w:r>
      <w:r w:rsidRPr="00BB4922">
        <w:rPr>
          <w:rFonts w:cstheme="minorHAnsi"/>
          <w:b/>
          <w:bCs/>
          <w:sz w:val="24"/>
          <w:szCs w:val="24"/>
          <w:lang w:val="en-US"/>
        </w:rPr>
        <w:t>)</w:t>
      </w:r>
    </w:p>
    <w:p w14:paraId="797A2ED0" w14:textId="227108D5" w:rsidR="00C173A6" w:rsidRPr="00BB4922" w:rsidRDefault="00C173A6" w:rsidP="00C173A6">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r>
      <w:r w:rsidR="00BC117E">
        <w:rPr>
          <w:rFonts w:cstheme="minorHAnsi"/>
          <w:sz w:val="24"/>
          <w:szCs w:val="24"/>
          <w:lang w:val="en-US"/>
        </w:rPr>
        <w:t>E</w:t>
      </w:r>
      <w:r w:rsidRPr="00BB4922">
        <w:rPr>
          <w:rFonts w:cstheme="minorHAnsi"/>
          <w:sz w:val="24"/>
          <w:szCs w:val="24"/>
          <w:lang w:val="en-US"/>
        </w:rPr>
        <w:t>QTDCOM</w:t>
      </w:r>
    </w:p>
    <w:p w14:paraId="565E9AB2" w14:textId="5F62DD91" w:rsidR="008B38D1" w:rsidRPr="00BB4922" w:rsidRDefault="00C173A6" w:rsidP="00C173A6">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Pr>
          <w:rFonts w:cstheme="minorHAnsi"/>
          <w:sz w:val="24"/>
          <w:szCs w:val="24"/>
          <w:lang w:val="en-US"/>
        </w:rPr>
        <w:t>r</w:t>
      </w:r>
      <w:r w:rsidRPr="00F2605A">
        <w:rPr>
          <w:rFonts w:cstheme="minorHAnsi"/>
          <w:sz w:val="24"/>
          <w:szCs w:val="24"/>
          <w:lang w:val="en-US"/>
        </w:rPr>
        <w:t>eport the quantity of needles sold in units per transaction</w:t>
      </w:r>
      <w:r w:rsidRPr="00BB4922">
        <w:rPr>
          <w:rFonts w:cstheme="minorHAnsi"/>
          <w:sz w:val="24"/>
          <w:szCs w:val="24"/>
          <w:lang w:val="en-US"/>
        </w:rPr>
        <w: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357A6245">
                <wp:simplePos x="0" y="0"/>
                <wp:positionH relativeFrom="column">
                  <wp:posOffset>-99696</wp:posOffset>
                </wp:positionH>
                <wp:positionV relativeFrom="paragraph">
                  <wp:posOffset>242570</wp:posOffset>
                </wp:positionV>
                <wp:extent cx="6486525" cy="581025"/>
                <wp:effectExtent l="0" t="0" r="28575" b="285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6525" cy="581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C79D5" id="Retângulo 1" o:spid="_x0000_s1026" style="position:absolute;margin-left:-7.85pt;margin-top:19.1pt;width:510.75pt;height:4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2D4846"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w:t>
      </w:r>
      <w:proofErr w:type="gramStart"/>
      <w:r w:rsidR="00A24301" w:rsidRPr="00BB4922">
        <w:rPr>
          <w:rFonts w:cstheme="minorHAnsi"/>
          <w:b/>
          <w:sz w:val="24"/>
          <w:szCs w:val="24"/>
          <w:lang w:val="en-US"/>
        </w:rPr>
        <w:t>4</w:t>
      </w:r>
      <w:r w:rsidR="00E6741D" w:rsidRPr="00BB4922">
        <w:rPr>
          <w:rFonts w:cstheme="minorHAnsi"/>
          <w:b/>
          <w:sz w:val="24"/>
          <w:szCs w:val="24"/>
          <w:lang w:val="en-US"/>
        </w:rPr>
        <w:t>0</w:t>
      </w:r>
      <w:r w:rsidR="00A24301" w:rsidRPr="00BB4922">
        <w:rPr>
          <w:rFonts w:cstheme="minorHAnsi"/>
          <w:b/>
          <w:sz w:val="24"/>
          <w:szCs w:val="24"/>
          <w:lang w:val="en-US"/>
        </w:rPr>
        <w:t>.(</w:t>
      </w:r>
      <w:proofErr w:type="gramEnd"/>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w:t>
      </w:r>
      <w:proofErr w:type="gramStart"/>
      <w:r w:rsidRPr="00BB4922">
        <w:rPr>
          <w:rFonts w:cstheme="minorHAnsi"/>
          <w:b/>
          <w:sz w:val="24"/>
          <w:szCs w:val="24"/>
          <w:lang w:val="en-US"/>
        </w:rPr>
        <w:t xml:space="preserve">Brazil </w:t>
      </w:r>
      <w:r w:rsidR="00DF5298" w:rsidRPr="00BB4922">
        <w:rPr>
          <w:rFonts w:cstheme="minorHAnsi"/>
          <w:b/>
          <w:bCs/>
          <w:sz w:val="24"/>
          <w:szCs w:val="24"/>
          <w:lang w:val="en-US"/>
        </w:rPr>
        <w:t xml:space="preserve"> (</w:t>
      </w:r>
      <w:proofErr w:type="gramEnd"/>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2B23A3"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10" w:name="_Toc340425374"/>
      <w:r w:rsidRPr="00BB4922">
        <w:rPr>
          <w:rFonts w:asciiTheme="minorHAnsi" w:hAnsiTheme="minorHAnsi" w:cstheme="minorHAnsi"/>
          <w:szCs w:val="24"/>
          <w:lang w:val="en-US"/>
        </w:rPr>
        <w:lastRenderedPageBreak/>
        <w:t>VII – TOTAL SALES</w:t>
      </w:r>
      <w:bookmarkEnd w:id="10"/>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11" w:name="_Toc340425375"/>
      <w:r w:rsidRPr="00BB4922">
        <w:rPr>
          <w:rFonts w:asciiTheme="minorHAnsi" w:hAnsiTheme="minorHAnsi" w:cstheme="minorHAnsi"/>
          <w:szCs w:val="24"/>
          <w:lang w:val="en-US"/>
        </w:rPr>
        <w:t>ITEM D – TOTAL SALES RE</w:t>
      </w:r>
      <w:bookmarkEnd w:id="11"/>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 xml:space="preserve">Legal </w:t>
      </w:r>
      <w:proofErr w:type="gramStart"/>
      <w:r w:rsidRPr="00BB4922">
        <w:rPr>
          <w:rFonts w:cstheme="minorHAnsi"/>
          <w:sz w:val="24"/>
          <w:szCs w:val="24"/>
          <w:lang w:val="en-US"/>
        </w:rPr>
        <w:t>representative’s  legible</w:t>
      </w:r>
      <w:proofErr w:type="gramEnd"/>
      <w:r w:rsidRPr="00BB4922">
        <w:rPr>
          <w:rFonts w:cstheme="minorHAnsi"/>
          <w:sz w:val="24"/>
          <w:szCs w:val="24"/>
          <w:lang w:val="en-US"/>
        </w:rPr>
        <w:t xml:space="preserv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default" r:id="rId13"/>
      <w:footerReference w:type="default" r:id="rId14"/>
      <w:footerReference w:type="first" r:id="rId15"/>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EAAF1" w14:textId="77777777" w:rsidR="0027376F" w:rsidRDefault="0027376F">
      <w:pPr>
        <w:spacing w:after="0" w:line="240" w:lineRule="auto"/>
      </w:pPr>
      <w:r>
        <w:separator/>
      </w:r>
    </w:p>
  </w:endnote>
  <w:endnote w:type="continuationSeparator" w:id="0">
    <w:p w14:paraId="4EC92658" w14:textId="77777777" w:rsidR="0027376F" w:rsidRDefault="00273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12"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50564" w14:textId="77777777" w:rsidR="0027376F" w:rsidRDefault="0027376F">
      <w:pPr>
        <w:spacing w:after="0" w:line="240" w:lineRule="auto"/>
      </w:pPr>
      <w:r>
        <w:separator/>
      </w:r>
    </w:p>
  </w:footnote>
  <w:footnote w:type="continuationSeparator" w:id="0">
    <w:p w14:paraId="02200D73" w14:textId="77777777" w:rsidR="0027376F" w:rsidRDefault="00273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BC117E" w:rsidRDefault="00573E9F" w:rsidP="00E90ABD">
    <w:pPr>
      <w:pStyle w:val="Cabealho"/>
      <w:jc w:val="center"/>
      <w:rPr>
        <w:rFonts w:asciiTheme="minorHAnsi" w:hAnsiTheme="minorHAnsi" w:cstheme="minorHAnsi"/>
        <w:b/>
        <w:color w:val="FF0000"/>
      </w:rPr>
    </w:pPr>
    <w:r w:rsidRPr="00BC117E">
      <w:rPr>
        <w:rFonts w:asciiTheme="minorHAnsi" w:hAnsiTheme="minorHAnsi" w:cstheme="minorHAnsi"/>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28590BD1"/>
    <w:multiLevelType w:val="multilevel"/>
    <w:tmpl w:val="0536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6"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8"/>
  </w:num>
  <w:num w:numId="2" w16cid:durableId="1257597672">
    <w:abstractNumId w:val="7"/>
  </w:num>
  <w:num w:numId="3" w16cid:durableId="32191264">
    <w:abstractNumId w:val="6"/>
  </w:num>
  <w:num w:numId="4" w16cid:durableId="771779543">
    <w:abstractNumId w:val="0"/>
  </w:num>
  <w:num w:numId="5" w16cid:durableId="536042824">
    <w:abstractNumId w:val="10"/>
  </w:num>
  <w:num w:numId="6" w16cid:durableId="311447612">
    <w:abstractNumId w:val="4"/>
  </w:num>
  <w:num w:numId="7" w16cid:durableId="1380132509">
    <w:abstractNumId w:val="9"/>
  </w:num>
  <w:num w:numId="8" w16cid:durableId="1330329556">
    <w:abstractNumId w:val="1"/>
  </w:num>
  <w:num w:numId="9" w16cid:durableId="2122332506">
    <w:abstractNumId w:val="2"/>
  </w:num>
  <w:num w:numId="10" w16cid:durableId="538860656">
    <w:abstractNumId w:val="5"/>
    <w:lvlOverride w:ilvl="0"/>
    <w:lvlOverride w:ilvl="1">
      <w:startOverride w:val="1"/>
    </w:lvlOverride>
    <w:lvlOverride w:ilvl="2"/>
    <w:lvlOverride w:ilvl="3"/>
    <w:lvlOverride w:ilvl="4"/>
    <w:lvlOverride w:ilvl="5"/>
    <w:lvlOverride w:ilvl="6"/>
    <w:lvlOverride w:ilvl="7"/>
    <w:lvlOverride w:ilvl="8"/>
  </w:num>
  <w:num w:numId="11" w16cid:durableId="13136836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19BB"/>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0965"/>
    <w:rsid w:val="000C483E"/>
    <w:rsid w:val="000D0FED"/>
    <w:rsid w:val="000E21EC"/>
    <w:rsid w:val="000E393E"/>
    <w:rsid w:val="000E7C0F"/>
    <w:rsid w:val="000F2072"/>
    <w:rsid w:val="000F2B96"/>
    <w:rsid w:val="001066B4"/>
    <w:rsid w:val="001157B4"/>
    <w:rsid w:val="00116E9D"/>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D4846"/>
    <w:rsid w:val="002E123A"/>
    <w:rsid w:val="002E41C8"/>
    <w:rsid w:val="002E4674"/>
    <w:rsid w:val="002F0981"/>
    <w:rsid w:val="002F0C0B"/>
    <w:rsid w:val="002F3B74"/>
    <w:rsid w:val="003134B7"/>
    <w:rsid w:val="00315185"/>
    <w:rsid w:val="00316A64"/>
    <w:rsid w:val="00322C40"/>
    <w:rsid w:val="003244BF"/>
    <w:rsid w:val="00324B6E"/>
    <w:rsid w:val="00325B7A"/>
    <w:rsid w:val="003313B0"/>
    <w:rsid w:val="00334F14"/>
    <w:rsid w:val="00335CC5"/>
    <w:rsid w:val="003420B6"/>
    <w:rsid w:val="0034228C"/>
    <w:rsid w:val="003427BC"/>
    <w:rsid w:val="0035060F"/>
    <w:rsid w:val="00350CC7"/>
    <w:rsid w:val="00352AE2"/>
    <w:rsid w:val="0035599D"/>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3F7C13"/>
    <w:rsid w:val="00401E43"/>
    <w:rsid w:val="004024F8"/>
    <w:rsid w:val="0040553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2FE7"/>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37FDA"/>
    <w:rsid w:val="00540FE4"/>
    <w:rsid w:val="005442AE"/>
    <w:rsid w:val="00544825"/>
    <w:rsid w:val="0054503F"/>
    <w:rsid w:val="00557FFE"/>
    <w:rsid w:val="00566CEA"/>
    <w:rsid w:val="00573E9F"/>
    <w:rsid w:val="00576861"/>
    <w:rsid w:val="005907CD"/>
    <w:rsid w:val="00597647"/>
    <w:rsid w:val="005A2D54"/>
    <w:rsid w:val="005B083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256"/>
    <w:rsid w:val="00617808"/>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C5EA9"/>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5524"/>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1D3"/>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465F"/>
    <w:rsid w:val="009366A5"/>
    <w:rsid w:val="00940020"/>
    <w:rsid w:val="009405E1"/>
    <w:rsid w:val="0094173D"/>
    <w:rsid w:val="00947A41"/>
    <w:rsid w:val="0095390A"/>
    <w:rsid w:val="00957BC3"/>
    <w:rsid w:val="009642CE"/>
    <w:rsid w:val="0096624D"/>
    <w:rsid w:val="00971C3D"/>
    <w:rsid w:val="009748E2"/>
    <w:rsid w:val="00984190"/>
    <w:rsid w:val="0099693E"/>
    <w:rsid w:val="009A1459"/>
    <w:rsid w:val="009A2706"/>
    <w:rsid w:val="009A2E0A"/>
    <w:rsid w:val="009B0FB7"/>
    <w:rsid w:val="009B7107"/>
    <w:rsid w:val="009C1D82"/>
    <w:rsid w:val="009D1EDF"/>
    <w:rsid w:val="009E05D3"/>
    <w:rsid w:val="009E05DA"/>
    <w:rsid w:val="009E3710"/>
    <w:rsid w:val="009E789B"/>
    <w:rsid w:val="009F133A"/>
    <w:rsid w:val="009F2020"/>
    <w:rsid w:val="009F2C28"/>
    <w:rsid w:val="009F4B88"/>
    <w:rsid w:val="009F7B0A"/>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42E0A"/>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245A"/>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1478"/>
    <w:rsid w:val="00BA207D"/>
    <w:rsid w:val="00BA38AF"/>
    <w:rsid w:val="00BA3A51"/>
    <w:rsid w:val="00BA599A"/>
    <w:rsid w:val="00BB095B"/>
    <w:rsid w:val="00BB3D43"/>
    <w:rsid w:val="00BB4922"/>
    <w:rsid w:val="00BB6204"/>
    <w:rsid w:val="00BC117E"/>
    <w:rsid w:val="00BC144F"/>
    <w:rsid w:val="00BC63F1"/>
    <w:rsid w:val="00BE02F8"/>
    <w:rsid w:val="00BF1729"/>
    <w:rsid w:val="00BF1F64"/>
    <w:rsid w:val="00BF2F3E"/>
    <w:rsid w:val="00BF61F2"/>
    <w:rsid w:val="00C00306"/>
    <w:rsid w:val="00C02C50"/>
    <w:rsid w:val="00C07E50"/>
    <w:rsid w:val="00C11EFE"/>
    <w:rsid w:val="00C1395A"/>
    <w:rsid w:val="00C149E7"/>
    <w:rsid w:val="00C173A6"/>
    <w:rsid w:val="00C20A64"/>
    <w:rsid w:val="00C21A5D"/>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56C00"/>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C4F7B"/>
    <w:rsid w:val="00DD05AA"/>
    <w:rsid w:val="00DE1635"/>
    <w:rsid w:val="00DF4D93"/>
    <w:rsid w:val="00DF5298"/>
    <w:rsid w:val="00DF5729"/>
    <w:rsid w:val="00E023C2"/>
    <w:rsid w:val="00E1126E"/>
    <w:rsid w:val="00E1151F"/>
    <w:rsid w:val="00E12A51"/>
    <w:rsid w:val="00E144C9"/>
    <w:rsid w:val="00E14828"/>
    <w:rsid w:val="00E20D0F"/>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06CBE"/>
    <w:rsid w:val="00F10281"/>
    <w:rsid w:val="00F14CD1"/>
    <w:rsid w:val="00F14E0C"/>
    <w:rsid w:val="00F1581E"/>
    <w:rsid w:val="00F20780"/>
    <w:rsid w:val="00F23C50"/>
    <w:rsid w:val="00F241FD"/>
    <w:rsid w:val="00F2605A"/>
    <w:rsid w:val="00F268CB"/>
    <w:rsid w:val="00F272FA"/>
    <w:rsid w:val="00F27F89"/>
    <w:rsid w:val="00F31A2D"/>
    <w:rsid w:val="00F32EA8"/>
    <w:rsid w:val="00F3340E"/>
    <w:rsid w:val="00F33664"/>
    <w:rsid w:val="00F36B50"/>
    <w:rsid w:val="00F409D1"/>
    <w:rsid w:val="00F4331D"/>
    <w:rsid w:val="00F4517E"/>
    <w:rsid w:val="00F4717C"/>
    <w:rsid w:val="00F54D37"/>
    <w:rsid w:val="00F55E01"/>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A4864"/>
    <w:rsid w:val="00FB2220"/>
    <w:rsid w:val="00FB4EEA"/>
    <w:rsid w:val="00FB6ACA"/>
    <w:rsid w:val="00FC17B9"/>
    <w:rsid w:val="00FC7068"/>
    <w:rsid w:val="00FC7595"/>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934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2664782">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ulhas@mdic.gov.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57102E-BC60-491E-BE78-747077B15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3.xml><?xml version="1.0" encoding="utf-8"?>
<ds:datastoreItem xmlns:ds="http://schemas.openxmlformats.org/officeDocument/2006/customXml" ds:itemID="{5114C17E-93F3-43A8-A9E8-767A016A1727}">
  <ds:schemaRef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terms/"/>
    <ds:schemaRef ds:uri="http://purl.org/dc/dcmitype/"/>
    <ds:schemaRef ds:uri="920f825e-d284-4e86-ae9b-448c8e7a12c8"/>
    <ds:schemaRef ds:uri="http://purl.org/dc/elements/1.1/"/>
    <ds:schemaRef ds:uri="6ade6551-29d1-4f87-9430-cb44f82e3359"/>
  </ds:schemaRefs>
</ds:datastoreItem>
</file>

<file path=customXml/itemProps4.xml><?xml version="1.0" encoding="utf-8"?>
<ds:datastoreItem xmlns:ds="http://schemas.openxmlformats.org/officeDocument/2006/customXml" ds:itemID="{35E69AB1-E713-4D3E-AD42-51C258B5AE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15742</Words>
  <Characters>85010</Characters>
  <Application>Microsoft Office Word</Application>
  <DocSecurity>0</DocSecurity>
  <Lines>708</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Paulo Henrique de Freitas Neves</cp:lastModifiedBy>
  <cp:revision>2</cp:revision>
  <dcterms:created xsi:type="dcterms:W3CDTF">2024-08-29T16:00:00Z</dcterms:created>
  <dcterms:modified xsi:type="dcterms:W3CDTF">2024-08-29T16:00:00Z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